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BDFEE" w14:textId="52CD43A1" w:rsidR="00BF2EC7" w:rsidRDefault="00BF2EC7" w:rsidP="007D1DFD">
      <w:pPr>
        <w:jc w:val="right"/>
      </w:pPr>
      <w:commentRangeStart w:id="0"/>
      <w:r>
        <w:t>EELNÕU</w:t>
      </w:r>
      <w:commentRangeEnd w:id="0"/>
      <w:r w:rsidR="00FB3F08">
        <w:rPr>
          <w:rStyle w:val="Kommentaariviide"/>
        </w:rPr>
        <w:commentReference w:id="0"/>
      </w:r>
    </w:p>
    <w:p w14:paraId="03EAA619" w14:textId="77777777" w:rsidR="00BF2EC7" w:rsidRDefault="00BF2EC7" w:rsidP="00FB3F08">
      <w:pPr>
        <w:jc w:val="right"/>
      </w:pPr>
    </w:p>
    <w:p w14:paraId="5BF2D1A4" w14:textId="51927322" w:rsidR="00BF2EC7" w:rsidRPr="00BF2EC7" w:rsidRDefault="00BF2EC7" w:rsidP="00BF2EC7">
      <w:pPr>
        <w:jc w:val="center"/>
        <w:rPr>
          <w:b/>
          <w:sz w:val="32"/>
          <w:szCs w:val="32"/>
        </w:rPr>
      </w:pPr>
      <w:r w:rsidRPr="00BF2EC7">
        <w:rPr>
          <w:b/>
          <w:sz w:val="32"/>
          <w:szCs w:val="32"/>
        </w:rPr>
        <w:t>Käibemaksuseaduse muutmise seadus</w:t>
      </w:r>
    </w:p>
    <w:p w14:paraId="0D616223" w14:textId="77777777" w:rsidR="00BF2EC7" w:rsidRDefault="00BF2EC7" w:rsidP="00BF2EC7"/>
    <w:p w14:paraId="78973223" w14:textId="55068696" w:rsidR="003C1368" w:rsidRDefault="00C971F2" w:rsidP="00BF2EC7">
      <w:pPr>
        <w:rPr>
          <w:b/>
        </w:rPr>
      </w:pPr>
      <w:r w:rsidRPr="00307CA7">
        <w:rPr>
          <w:b/>
        </w:rPr>
        <w:t xml:space="preserve">§ 1. </w:t>
      </w:r>
      <w:r w:rsidR="003C1368">
        <w:rPr>
          <w:b/>
          <w:bCs/>
        </w:rPr>
        <w:t>Käibemaksuseaduse muutmine</w:t>
      </w:r>
    </w:p>
    <w:p w14:paraId="70B56317" w14:textId="77777777" w:rsidR="003A195A" w:rsidRDefault="003A195A" w:rsidP="00BF2EC7"/>
    <w:p w14:paraId="059CDC94" w14:textId="0ABF8747" w:rsidR="00BF2EC7" w:rsidRDefault="00BF2EC7" w:rsidP="009127D3">
      <w:pPr>
        <w:spacing w:after="0" w:line="240" w:lineRule="auto"/>
      </w:pPr>
      <w:r>
        <w:t xml:space="preserve">Käibemaksuseaduses tehakse järgmised muudatused: </w:t>
      </w:r>
    </w:p>
    <w:p w14:paraId="0185E746" w14:textId="734A6332" w:rsidR="00AC078F" w:rsidRDefault="00B05A5A" w:rsidP="00985D9C">
      <w:pPr>
        <w:spacing w:after="0" w:line="240" w:lineRule="auto"/>
        <w:rPr>
          <w:szCs w:val="24"/>
        </w:rPr>
      </w:pPr>
      <w:r w:rsidRPr="001E2DAF">
        <w:rPr>
          <w:b/>
          <w:color w:val="auto"/>
        </w:rPr>
        <w:t>1</w:t>
      </w:r>
      <w:r w:rsidR="00AC078F" w:rsidRPr="001E2DAF">
        <w:rPr>
          <w:b/>
          <w:color w:val="auto"/>
        </w:rPr>
        <w:t xml:space="preserve">) </w:t>
      </w:r>
      <w:r w:rsidR="00AC078F" w:rsidRPr="001E2DAF">
        <w:rPr>
          <w:color w:val="auto"/>
          <w:szCs w:val="24"/>
        </w:rPr>
        <w:t>paragrahvi 2 lõike 3</w:t>
      </w:r>
      <w:r w:rsidR="00AC078F" w:rsidRPr="001E2DAF">
        <w:rPr>
          <w:color w:val="auto"/>
          <w:szCs w:val="24"/>
          <w:vertAlign w:val="superscript"/>
        </w:rPr>
        <w:t>1</w:t>
      </w:r>
      <w:r w:rsidR="00AC078F" w:rsidRPr="001E2DAF">
        <w:rPr>
          <w:color w:val="auto"/>
          <w:szCs w:val="24"/>
        </w:rPr>
        <w:t xml:space="preserve"> punktis 5 asendatakse </w:t>
      </w:r>
      <w:r w:rsidR="00C70A9E">
        <w:rPr>
          <w:color w:val="auto"/>
          <w:szCs w:val="24"/>
        </w:rPr>
        <w:t>sõnad</w:t>
      </w:r>
      <w:r w:rsidR="00AC078F" w:rsidRPr="001E2DAF">
        <w:rPr>
          <w:color w:val="auto"/>
          <w:szCs w:val="24"/>
        </w:rPr>
        <w:t xml:space="preserve"> „ühendusesisese käibe aruandes“ </w:t>
      </w:r>
      <w:r w:rsidR="00C70A9E">
        <w:rPr>
          <w:color w:val="auto"/>
          <w:szCs w:val="24"/>
        </w:rPr>
        <w:t>sõnaga</w:t>
      </w:r>
      <w:r w:rsidR="00AC078F" w:rsidRPr="001E2DAF">
        <w:rPr>
          <w:color w:val="auto"/>
          <w:szCs w:val="24"/>
        </w:rPr>
        <w:t xml:space="preserve"> </w:t>
      </w:r>
      <w:r w:rsidR="00AC078F">
        <w:rPr>
          <w:szCs w:val="24"/>
        </w:rPr>
        <w:t>„käibedeklaratsioonil</w:t>
      </w:r>
      <w:r w:rsidR="001E2DAF">
        <w:rPr>
          <w:szCs w:val="24"/>
        </w:rPr>
        <w:t>“</w:t>
      </w:r>
      <w:r w:rsidR="00AC078F">
        <w:rPr>
          <w:szCs w:val="24"/>
        </w:rPr>
        <w:t>;</w:t>
      </w:r>
    </w:p>
    <w:p w14:paraId="1663277C" w14:textId="77777777" w:rsidR="00151F82" w:rsidRDefault="00151F82" w:rsidP="00985D9C">
      <w:pPr>
        <w:spacing w:after="0" w:line="240" w:lineRule="auto"/>
        <w:rPr>
          <w:szCs w:val="24"/>
        </w:rPr>
      </w:pPr>
    </w:p>
    <w:p w14:paraId="08F47CB9" w14:textId="77777777" w:rsidR="00151F82" w:rsidRDefault="00151F82" w:rsidP="00151F82">
      <w:pPr>
        <w:rPr>
          <w:color w:val="auto"/>
          <w:sz w:val="22"/>
        </w:rPr>
      </w:pPr>
      <w:r w:rsidRPr="00151F82">
        <w:rPr>
          <w:b/>
          <w:bCs/>
          <w:szCs w:val="24"/>
        </w:rPr>
        <w:t>2)</w:t>
      </w:r>
      <w:r>
        <w:rPr>
          <w:szCs w:val="24"/>
        </w:rPr>
        <w:t xml:space="preserve"> </w:t>
      </w:r>
      <w:r>
        <w:t>paragrahvi 3 täiendatakse lõikega 7 järgmises sõnastuses:</w:t>
      </w:r>
    </w:p>
    <w:p w14:paraId="26616B0C" w14:textId="1E46AB11" w:rsidR="00151F82" w:rsidRDefault="00151F82" w:rsidP="00151F82">
      <w:r>
        <w:t>„(7) Maksukohustuslane ja piiratud maksukohustuslane ei pea käesoleva paragrahvi lõigete 4 ja 5 alusel maksma käibemaksu teise liikmesriigi ettevõtlusega tegelevalt isikult soetatud kaupadelt või saadud teenustelt, kui selle teise liikmesriigi isik rakendab maksuvabastust käesoleva seaduse § 19 lõikes 1</w:t>
      </w:r>
      <w:r>
        <w:rPr>
          <w:vertAlign w:val="superscript"/>
        </w:rPr>
        <w:t>1</w:t>
      </w:r>
      <w:r>
        <w:t xml:space="preserve"> sätestatud korra alusel ja tema registreerimis</w:t>
      </w:r>
      <w:r w:rsidR="00276CF6">
        <w:t xml:space="preserve">e </w:t>
      </w:r>
      <w:r>
        <w:t>number sisaldab järelliidet „EX“.“;</w:t>
      </w:r>
    </w:p>
    <w:p w14:paraId="310C441E" w14:textId="77777777" w:rsidR="00001279" w:rsidRDefault="00001279" w:rsidP="00151F82"/>
    <w:p w14:paraId="3182712D" w14:textId="17A05A1D" w:rsidR="002022CE" w:rsidRDefault="00151F82" w:rsidP="00054E43">
      <w:pPr>
        <w:spacing w:after="0" w:line="240" w:lineRule="auto"/>
        <w:ind w:left="0" w:firstLine="0"/>
      </w:pPr>
      <w:r>
        <w:rPr>
          <w:b/>
          <w:bCs/>
        </w:rPr>
        <w:t>3</w:t>
      </w:r>
      <w:r w:rsidR="00F53B89" w:rsidRPr="006F0121">
        <w:rPr>
          <w:b/>
          <w:bCs/>
        </w:rPr>
        <w:t>)</w:t>
      </w:r>
      <w:r w:rsidR="00F53B89">
        <w:t xml:space="preserve"> </w:t>
      </w:r>
      <w:r w:rsidR="002022CE">
        <w:t xml:space="preserve">paragrahvi 10 lõike 2 punkti 2 </w:t>
      </w:r>
      <w:commentRangeStart w:id="1"/>
      <w:ins w:id="2" w:author="Iivika Sale" w:date="2024-03-18T16:03:00Z">
        <w:r w:rsidR="00D13FF7">
          <w:t xml:space="preserve">esimest lauset </w:t>
        </w:r>
      </w:ins>
      <w:commentRangeEnd w:id="1"/>
      <w:ins w:id="3" w:author="Iivika Sale" w:date="2024-03-18T16:29:00Z">
        <w:r w:rsidR="0093336F">
          <w:rPr>
            <w:rStyle w:val="Kommentaariviide"/>
          </w:rPr>
          <w:commentReference w:id="1"/>
        </w:r>
      </w:ins>
      <w:r w:rsidR="002022CE">
        <w:t xml:space="preserve">ja lõike 4 punkti 2 </w:t>
      </w:r>
      <w:ins w:id="4" w:author="Iivika Sale" w:date="2024-03-18T16:03:00Z">
        <w:r w:rsidR="00D13FF7">
          <w:t xml:space="preserve">esimest lauset </w:t>
        </w:r>
      </w:ins>
      <w:r w:rsidR="002022CE">
        <w:t>täiendatakse p</w:t>
      </w:r>
      <w:r w:rsidR="002A5B3D">
        <w:t>ä</w:t>
      </w:r>
      <w:r w:rsidR="002022CE">
        <w:t xml:space="preserve">rast </w:t>
      </w:r>
      <w:r w:rsidR="001D1AE0" w:rsidRPr="002C7586">
        <w:t>sõnu</w:t>
      </w:r>
      <w:r w:rsidR="001D1AE0">
        <w:t xml:space="preserve"> </w:t>
      </w:r>
      <w:r w:rsidR="008436B9">
        <w:t>„</w:t>
      </w:r>
      <w:r w:rsidR="0014382B">
        <w:t xml:space="preserve">riigi </w:t>
      </w:r>
      <w:r w:rsidR="008436B9">
        <w:t xml:space="preserve">isik“ </w:t>
      </w:r>
      <w:commentRangeStart w:id="5"/>
      <w:ins w:id="6" w:author="Iivika Sale" w:date="2024-03-22T09:11:00Z">
        <w:r w:rsidR="002C7586">
          <w:t>tekstiosa</w:t>
        </w:r>
      </w:ins>
      <w:del w:id="7" w:author="Iivika Sale" w:date="2024-03-22T09:11:00Z">
        <w:r w:rsidR="008436B9" w:rsidRPr="002C7586" w:rsidDel="002C7586">
          <w:delText>sõnade</w:delText>
        </w:r>
      </w:del>
      <w:r w:rsidR="008436B9" w:rsidRPr="002C7586">
        <w:t>ga</w:t>
      </w:r>
      <w:commentRangeEnd w:id="5"/>
      <w:r w:rsidR="002C7586">
        <w:rPr>
          <w:rStyle w:val="Kommentaariviide"/>
        </w:rPr>
        <w:commentReference w:id="5"/>
      </w:r>
      <w:r w:rsidR="008436B9">
        <w:t xml:space="preserve"> </w:t>
      </w:r>
      <w:r w:rsidR="00056F92">
        <w:t>„</w:t>
      </w:r>
      <w:r w:rsidR="009719C6">
        <w:t xml:space="preserve">, </w:t>
      </w:r>
      <w:r w:rsidR="00056F92">
        <w:t>välja arvatud juhul, kui teenus osutatakse voogedastuse teel või muul viisil virtuaalselt“;</w:t>
      </w:r>
    </w:p>
    <w:p w14:paraId="7306A103" w14:textId="743C8F01" w:rsidR="00F53B89" w:rsidRDefault="00F53B89" w:rsidP="00985D9C">
      <w:pPr>
        <w:spacing w:after="0" w:line="240" w:lineRule="auto"/>
      </w:pPr>
    </w:p>
    <w:p w14:paraId="5076489C" w14:textId="21055F1E" w:rsidR="00F53B89" w:rsidRDefault="00151F82" w:rsidP="00625838">
      <w:pPr>
        <w:spacing w:after="0" w:line="240" w:lineRule="auto"/>
      </w:pPr>
      <w:r>
        <w:rPr>
          <w:b/>
          <w:bCs/>
        </w:rPr>
        <w:t>4</w:t>
      </w:r>
      <w:r w:rsidR="002022CE" w:rsidRPr="006F0121">
        <w:rPr>
          <w:b/>
          <w:bCs/>
        </w:rPr>
        <w:t>)</w:t>
      </w:r>
      <w:r w:rsidR="002022CE">
        <w:t xml:space="preserve"> paragrahvi 10 lõike 2 punkti 2</w:t>
      </w:r>
      <w:r w:rsidR="002022CE" w:rsidRPr="00871A00">
        <w:rPr>
          <w:vertAlign w:val="superscript"/>
        </w:rPr>
        <w:t>1</w:t>
      </w:r>
      <w:r w:rsidR="002022CE">
        <w:t xml:space="preserve"> ja lõike 4 punkti 2</w:t>
      </w:r>
      <w:r w:rsidR="002022CE" w:rsidRPr="003A267B">
        <w:rPr>
          <w:vertAlign w:val="superscript"/>
        </w:rPr>
        <w:t>1</w:t>
      </w:r>
      <w:r w:rsidR="002022CE">
        <w:t xml:space="preserve"> täiendatakse pärast </w:t>
      </w:r>
      <w:r w:rsidR="002022CE" w:rsidRPr="002C7586">
        <w:t>sõna</w:t>
      </w:r>
      <w:r w:rsidR="002022CE">
        <w:t xml:space="preserve"> „isikule“ </w:t>
      </w:r>
      <w:r w:rsidR="002022CE" w:rsidRPr="002C7586">
        <w:t>tekstiosaga</w:t>
      </w:r>
      <w:r w:rsidR="002022CE">
        <w:t xml:space="preserve"> „, välja arvatud juhul, kui nimetatud üritustel osalemine on virtuaalne“;</w:t>
      </w:r>
    </w:p>
    <w:p w14:paraId="23DD259A" w14:textId="77777777" w:rsidR="00056F92" w:rsidRDefault="00056F92" w:rsidP="00985D9C">
      <w:pPr>
        <w:spacing w:after="0" w:line="240" w:lineRule="auto"/>
      </w:pPr>
    </w:p>
    <w:p w14:paraId="2AEE408F" w14:textId="3C9DDECE" w:rsidR="00AC078F" w:rsidRDefault="00AF5D98" w:rsidP="00AC078F">
      <w:pPr>
        <w:spacing w:after="0" w:line="240" w:lineRule="auto"/>
        <w:rPr>
          <w:szCs w:val="24"/>
        </w:rPr>
      </w:pPr>
      <w:r w:rsidRPr="001E2DAF">
        <w:rPr>
          <w:b/>
          <w:color w:val="auto"/>
          <w:szCs w:val="24"/>
          <w:shd w:val="clear" w:color="auto" w:fill="FFFFFF"/>
        </w:rPr>
        <w:t>5</w:t>
      </w:r>
      <w:r w:rsidR="00AC078F" w:rsidRPr="001E2DAF">
        <w:rPr>
          <w:b/>
          <w:color w:val="auto"/>
          <w:szCs w:val="24"/>
          <w:shd w:val="clear" w:color="auto" w:fill="FFFFFF"/>
        </w:rPr>
        <w:t>)</w:t>
      </w:r>
      <w:r w:rsidR="00AC078F" w:rsidRPr="001E2DAF">
        <w:rPr>
          <w:color w:val="auto"/>
          <w:szCs w:val="24"/>
          <w:shd w:val="clear" w:color="auto" w:fill="FFFFFF"/>
        </w:rPr>
        <w:t xml:space="preserve"> paragrahvi </w:t>
      </w:r>
      <w:r w:rsidR="00AC078F">
        <w:rPr>
          <w:color w:val="202020"/>
          <w:szCs w:val="24"/>
          <w:shd w:val="clear" w:color="auto" w:fill="FFFFFF"/>
        </w:rPr>
        <w:t>15 lõikes 3</w:t>
      </w:r>
      <w:r w:rsidR="00AC078F">
        <w:rPr>
          <w:color w:val="202020"/>
          <w:szCs w:val="24"/>
          <w:shd w:val="clear" w:color="auto" w:fill="FFFFFF"/>
          <w:vertAlign w:val="superscript"/>
        </w:rPr>
        <w:t>1</w:t>
      </w:r>
      <w:r w:rsidR="00AC078F">
        <w:rPr>
          <w:color w:val="202020"/>
          <w:szCs w:val="24"/>
          <w:shd w:val="clear" w:color="auto" w:fill="FFFFFF"/>
        </w:rPr>
        <w:t xml:space="preserve"> asendatakse </w:t>
      </w:r>
      <w:r w:rsidR="00581AFB" w:rsidRPr="002C7586">
        <w:rPr>
          <w:color w:val="202020"/>
          <w:szCs w:val="24"/>
          <w:shd w:val="clear" w:color="auto" w:fill="FFFFFF"/>
        </w:rPr>
        <w:t>tekstiosa</w:t>
      </w:r>
      <w:r w:rsidR="00AC078F">
        <w:rPr>
          <w:color w:val="202020"/>
          <w:szCs w:val="24"/>
          <w:shd w:val="clear" w:color="auto" w:fill="FFFFFF"/>
        </w:rPr>
        <w:t xml:space="preserve"> „ühendusesisese käibe aruandes vastavalt käesoleva seaduse §-le 28“ </w:t>
      </w:r>
      <w:r w:rsidR="00581AFB" w:rsidRPr="002C7586">
        <w:rPr>
          <w:color w:val="202020"/>
          <w:szCs w:val="24"/>
          <w:shd w:val="clear" w:color="auto" w:fill="FFFFFF"/>
        </w:rPr>
        <w:t>tekstiosaga</w:t>
      </w:r>
      <w:r w:rsidR="00AC078F">
        <w:rPr>
          <w:color w:val="202020"/>
          <w:szCs w:val="24"/>
          <w:shd w:val="clear" w:color="auto" w:fill="FFFFFF"/>
        </w:rPr>
        <w:t xml:space="preserve"> „</w:t>
      </w:r>
      <w:r w:rsidR="00AC078F">
        <w:rPr>
          <w:szCs w:val="24"/>
        </w:rPr>
        <w:t xml:space="preserve">käibedeklaratsioonil </w:t>
      </w:r>
      <w:r w:rsidR="00AC078F" w:rsidRPr="009508B2">
        <w:rPr>
          <w:szCs w:val="24"/>
        </w:rPr>
        <w:t>vastavalt käesoleva seaduse § 27 lõikele 1</w:t>
      </w:r>
      <w:r w:rsidR="00AC078F" w:rsidRPr="009508B2">
        <w:rPr>
          <w:szCs w:val="24"/>
          <w:vertAlign w:val="superscript"/>
        </w:rPr>
        <w:t>5</w:t>
      </w:r>
      <w:r w:rsidR="00AC078F">
        <w:rPr>
          <w:szCs w:val="24"/>
        </w:rPr>
        <w:t>“;</w:t>
      </w:r>
    </w:p>
    <w:p w14:paraId="326C3E51" w14:textId="77777777" w:rsidR="000D5FDF" w:rsidRDefault="000D5FDF" w:rsidP="00AC078F">
      <w:pPr>
        <w:spacing w:after="0" w:line="240" w:lineRule="auto"/>
        <w:rPr>
          <w:szCs w:val="24"/>
        </w:rPr>
      </w:pPr>
    </w:p>
    <w:p w14:paraId="240DD6A2" w14:textId="7F8AEE3E" w:rsidR="008B0EA6" w:rsidRPr="002203CC" w:rsidRDefault="00AF5D98" w:rsidP="00CF0A4C">
      <w:pPr>
        <w:spacing w:after="0" w:line="240" w:lineRule="auto"/>
        <w:ind w:left="11" w:hanging="11"/>
        <w:rPr>
          <w:szCs w:val="24"/>
        </w:rPr>
      </w:pPr>
      <w:bookmarkStart w:id="8" w:name="_Hlk153291284"/>
      <w:r w:rsidRPr="001E2DAF">
        <w:rPr>
          <w:b/>
          <w:bCs/>
          <w:color w:val="auto"/>
          <w:szCs w:val="24"/>
        </w:rPr>
        <w:t>6</w:t>
      </w:r>
      <w:r w:rsidR="000D5FDF" w:rsidRPr="001E2DAF">
        <w:rPr>
          <w:b/>
          <w:bCs/>
          <w:color w:val="auto"/>
          <w:szCs w:val="24"/>
        </w:rPr>
        <w:t>)</w:t>
      </w:r>
      <w:r w:rsidR="000D5FDF" w:rsidRPr="001E2DAF">
        <w:rPr>
          <w:color w:val="auto"/>
          <w:szCs w:val="24"/>
        </w:rPr>
        <w:t xml:space="preserve"> </w:t>
      </w:r>
      <w:bookmarkStart w:id="9" w:name="_Hlk153879816"/>
      <w:r w:rsidR="000D5FDF" w:rsidRPr="001E2DAF">
        <w:rPr>
          <w:color w:val="auto"/>
          <w:szCs w:val="24"/>
        </w:rPr>
        <w:t xml:space="preserve">paragrahvi </w:t>
      </w:r>
      <w:r w:rsidR="000D5FDF" w:rsidRPr="000D5FDF">
        <w:rPr>
          <w:szCs w:val="24"/>
        </w:rPr>
        <w:t xml:space="preserve">16 lõike 2 punkti </w:t>
      </w:r>
      <w:r w:rsidR="000D5FDF" w:rsidRPr="002203CC">
        <w:rPr>
          <w:szCs w:val="24"/>
        </w:rPr>
        <w:t xml:space="preserve">3 </w:t>
      </w:r>
      <w:bookmarkEnd w:id="9"/>
      <w:r w:rsidR="00CF0A4C" w:rsidRPr="002203CC">
        <w:rPr>
          <w:szCs w:val="24"/>
        </w:rPr>
        <w:t xml:space="preserve">teises lauses asendatakse </w:t>
      </w:r>
      <w:r w:rsidR="00CF0A4C" w:rsidRPr="002C7586">
        <w:rPr>
          <w:szCs w:val="24"/>
        </w:rPr>
        <w:t>sõna</w:t>
      </w:r>
      <w:r w:rsidR="00CF0A4C" w:rsidRPr="002203CC">
        <w:rPr>
          <w:szCs w:val="24"/>
        </w:rPr>
        <w:t xml:space="preserve"> „</w:t>
      </w:r>
      <w:r w:rsidR="00CF0A4C" w:rsidRPr="002203CC">
        <w:rPr>
          <w:color w:val="202020"/>
          <w:szCs w:val="24"/>
          <w:shd w:val="clear" w:color="auto" w:fill="FFFFFF"/>
        </w:rPr>
        <w:t xml:space="preserve">kasutuselevõttu“ </w:t>
      </w:r>
      <w:ins w:id="10" w:author="Iivika Sale" w:date="2024-03-22T09:12:00Z">
        <w:r w:rsidR="002C7586">
          <w:rPr>
            <w:color w:val="202020"/>
            <w:szCs w:val="24"/>
            <w:shd w:val="clear" w:color="auto" w:fill="FFFFFF"/>
          </w:rPr>
          <w:t>tekstiosa</w:t>
        </w:r>
      </w:ins>
      <w:del w:id="11" w:author="Iivika Sale" w:date="2024-03-22T09:12:00Z">
        <w:r w:rsidR="00CF0A4C" w:rsidRPr="002C7586" w:rsidDel="002C7586">
          <w:rPr>
            <w:color w:val="202020"/>
            <w:szCs w:val="24"/>
            <w:shd w:val="clear" w:color="auto" w:fill="FFFFFF"/>
          </w:rPr>
          <w:delText>sõnade</w:delText>
        </w:r>
      </w:del>
      <w:r w:rsidR="00CF0A4C" w:rsidRPr="002C7586">
        <w:rPr>
          <w:color w:val="202020"/>
          <w:szCs w:val="24"/>
          <w:shd w:val="clear" w:color="auto" w:fill="FFFFFF"/>
        </w:rPr>
        <w:t>ga</w:t>
      </w:r>
      <w:r w:rsidR="00CF0A4C" w:rsidRPr="002203CC">
        <w:rPr>
          <w:color w:val="202020"/>
          <w:szCs w:val="24"/>
          <w:shd w:val="clear" w:color="auto" w:fill="FFFFFF"/>
        </w:rPr>
        <w:t xml:space="preserve"> „kasutuselevõttu </w:t>
      </w:r>
      <w:r w:rsidR="00CF0A4C" w:rsidRPr="002203CC">
        <w:rPr>
          <w:color w:val="auto"/>
          <w:szCs w:val="24"/>
          <w:shd w:val="clear" w:color="auto" w:fill="FFFFFF"/>
        </w:rPr>
        <w:t xml:space="preserve">või </w:t>
      </w:r>
      <w:r w:rsidR="009C7724">
        <w:rPr>
          <w:color w:val="auto"/>
          <w:szCs w:val="24"/>
          <w:shd w:val="clear" w:color="auto" w:fill="FFFFFF"/>
        </w:rPr>
        <w:t xml:space="preserve">ühe </w:t>
      </w:r>
      <w:r w:rsidR="00CF0A4C" w:rsidRPr="002203CC">
        <w:rPr>
          <w:color w:val="auto"/>
          <w:szCs w:val="24"/>
          <w:shd w:val="clear" w:color="auto" w:fill="FFFFFF"/>
        </w:rPr>
        <w:t>aasta jooksul pärast esmast kasutuselevõttu“ ja sõna „</w:t>
      </w:r>
      <w:r w:rsidR="00CF0A4C" w:rsidRPr="002203CC">
        <w:rPr>
          <w:color w:val="202020"/>
          <w:szCs w:val="24"/>
          <w:shd w:val="clear" w:color="auto" w:fill="FFFFFF"/>
        </w:rPr>
        <w:t xml:space="preserve">taaskasutuselevõttu“ </w:t>
      </w:r>
      <w:ins w:id="12" w:author="Iivika Sale" w:date="2024-03-22T09:12:00Z">
        <w:r w:rsidR="002C7586">
          <w:rPr>
            <w:color w:val="202020"/>
            <w:szCs w:val="24"/>
            <w:shd w:val="clear" w:color="auto" w:fill="FFFFFF"/>
          </w:rPr>
          <w:t>tekstiosa</w:t>
        </w:r>
      </w:ins>
      <w:del w:id="13" w:author="Iivika Sale" w:date="2024-03-22T09:12:00Z">
        <w:r w:rsidR="00CF0A4C" w:rsidRPr="002203CC" w:rsidDel="002C7586">
          <w:rPr>
            <w:color w:val="202020"/>
            <w:szCs w:val="24"/>
            <w:shd w:val="clear" w:color="auto" w:fill="FFFFFF"/>
          </w:rPr>
          <w:delText>sõnade</w:delText>
        </w:r>
      </w:del>
      <w:r w:rsidR="00CF0A4C" w:rsidRPr="002203CC">
        <w:rPr>
          <w:color w:val="202020"/>
          <w:szCs w:val="24"/>
          <w:shd w:val="clear" w:color="auto" w:fill="FFFFFF"/>
        </w:rPr>
        <w:t xml:space="preserve">ga „taaskasutuselevõttu </w:t>
      </w:r>
      <w:r w:rsidR="00CF0A4C" w:rsidRPr="002203CC">
        <w:rPr>
          <w:color w:val="auto"/>
          <w:szCs w:val="24"/>
          <w:shd w:val="clear" w:color="auto" w:fill="FFFFFF"/>
        </w:rPr>
        <w:t>või aasta jooksul pärast taaskasutuselevõttu“;</w:t>
      </w:r>
    </w:p>
    <w:bookmarkEnd w:id="8"/>
    <w:p w14:paraId="046828B4" w14:textId="77777777" w:rsidR="00AC078F" w:rsidRDefault="00AC078F" w:rsidP="00985D9C">
      <w:pPr>
        <w:spacing w:after="0" w:line="240" w:lineRule="auto"/>
      </w:pPr>
    </w:p>
    <w:p w14:paraId="4F3300D6" w14:textId="281B1B23" w:rsidR="008E44AF" w:rsidRPr="008E44AF" w:rsidRDefault="00AF5D98" w:rsidP="00AC078F">
      <w:pPr>
        <w:spacing w:after="0" w:line="240" w:lineRule="auto"/>
        <w:ind w:left="0" w:firstLine="0"/>
        <w:rPr>
          <w:szCs w:val="24"/>
        </w:rPr>
      </w:pPr>
      <w:r>
        <w:rPr>
          <w:b/>
        </w:rPr>
        <w:t>7</w:t>
      </w:r>
      <w:r w:rsidR="00F64A3B" w:rsidRPr="00F64A3B">
        <w:rPr>
          <w:b/>
        </w:rPr>
        <w:t>)</w:t>
      </w:r>
      <w:r w:rsidR="00F64A3B">
        <w:t xml:space="preserve"> </w:t>
      </w:r>
      <w:r w:rsidR="00F64A3B" w:rsidRPr="008E44AF">
        <w:rPr>
          <w:szCs w:val="24"/>
        </w:rPr>
        <w:t>paragrahvi 19 lõi</w:t>
      </w:r>
      <w:r w:rsidR="008E44AF" w:rsidRPr="008E44AF">
        <w:rPr>
          <w:szCs w:val="24"/>
        </w:rPr>
        <w:t>g</w:t>
      </w:r>
      <w:r w:rsidR="00F64A3B" w:rsidRPr="008E44AF">
        <w:rPr>
          <w:szCs w:val="24"/>
        </w:rPr>
        <w:t xml:space="preserve">e 1 </w:t>
      </w:r>
      <w:r w:rsidR="008E44AF" w:rsidRPr="008E44AF">
        <w:rPr>
          <w:szCs w:val="24"/>
        </w:rPr>
        <w:t>muudetakse ja sõnastatakse järgmiselt:</w:t>
      </w:r>
    </w:p>
    <w:p w14:paraId="54E8FF50" w14:textId="66F0B8AB" w:rsidR="002B5629" w:rsidRPr="00D9285A" w:rsidRDefault="001E2DAF" w:rsidP="002B5629">
      <w:pPr>
        <w:spacing w:after="0" w:line="240" w:lineRule="auto"/>
        <w:rPr>
          <w:color w:val="FF0000"/>
          <w:szCs w:val="24"/>
          <w:shd w:val="clear" w:color="auto" w:fill="FFFFFF"/>
        </w:rPr>
      </w:pPr>
      <w:r>
        <w:rPr>
          <w:color w:val="202020"/>
          <w:szCs w:val="24"/>
          <w:shd w:val="clear" w:color="auto" w:fill="FFFFFF"/>
        </w:rPr>
        <w:t xml:space="preserve">„(1) </w:t>
      </w:r>
      <w:r w:rsidR="002B5629" w:rsidRPr="008E44AF">
        <w:rPr>
          <w:color w:val="202020"/>
          <w:szCs w:val="24"/>
          <w:shd w:val="clear" w:color="auto" w:fill="FFFFFF"/>
        </w:rPr>
        <w:t>Kui isiku</w:t>
      </w:r>
      <w:r w:rsidR="002B5629">
        <w:rPr>
          <w:color w:val="202020"/>
          <w:szCs w:val="24"/>
          <w:shd w:val="clear" w:color="auto" w:fill="FFFFFF"/>
        </w:rPr>
        <w:t xml:space="preserve"> käesoleva seaduse § 19</w:t>
      </w:r>
      <w:r w:rsidR="002B5629" w:rsidRPr="00753B53">
        <w:rPr>
          <w:color w:val="202020"/>
          <w:szCs w:val="24"/>
          <w:shd w:val="clear" w:color="auto" w:fill="FFFFFF"/>
          <w:vertAlign w:val="superscript"/>
        </w:rPr>
        <w:t>1</w:t>
      </w:r>
      <w:r w:rsidR="002B5629">
        <w:rPr>
          <w:color w:val="202020"/>
          <w:szCs w:val="24"/>
          <w:shd w:val="clear" w:color="auto" w:fill="FFFFFF"/>
        </w:rPr>
        <w:t xml:space="preserve"> lõikes 3 sätestatud kalendriaasta käive</w:t>
      </w:r>
      <w:r w:rsidR="002B5629" w:rsidRPr="00971C0C">
        <w:rPr>
          <w:color w:val="202020"/>
          <w:szCs w:val="24"/>
          <w:shd w:val="clear" w:color="auto" w:fill="FFFFFF"/>
        </w:rPr>
        <w:t>, mille tekkimise koht on Eesti, ületab</w:t>
      </w:r>
      <w:r w:rsidR="002B5629" w:rsidRPr="008E44AF">
        <w:rPr>
          <w:color w:val="202020"/>
          <w:szCs w:val="24"/>
          <w:shd w:val="clear" w:color="auto" w:fill="FFFFFF"/>
        </w:rPr>
        <w:t xml:space="preserve"> kalendriaasta algusest arvates 40 000 eurot, tekib tal nimetatud suuruses käibe tekkimise päevast kohustus end maksukohustuslasena registreerida (edaspidi </w:t>
      </w:r>
      <w:r w:rsidR="002B5629" w:rsidRPr="008E44AF">
        <w:rPr>
          <w:i/>
          <w:iCs/>
          <w:color w:val="202020"/>
          <w:szCs w:val="24"/>
          <w:bdr w:val="none" w:sz="0" w:space="0" w:color="auto" w:frame="1"/>
          <w:shd w:val="clear" w:color="auto" w:fill="FFFFFF"/>
        </w:rPr>
        <w:t>registreerimiskohustus</w:t>
      </w:r>
      <w:r w:rsidR="002B5629" w:rsidRPr="008E44AF">
        <w:rPr>
          <w:color w:val="202020"/>
          <w:szCs w:val="24"/>
          <w:shd w:val="clear" w:color="auto" w:fill="FFFFFF"/>
        </w:rPr>
        <w:t xml:space="preserve">). Registreerimiskohustust ei teki, kui isiku </w:t>
      </w:r>
      <w:r w:rsidR="002B5629" w:rsidRPr="00D9285A">
        <w:rPr>
          <w:color w:val="auto"/>
          <w:szCs w:val="24"/>
          <w:shd w:val="clear" w:color="auto" w:fill="FFFFFF"/>
        </w:rPr>
        <w:t>kogu</w:t>
      </w:r>
      <w:r w:rsidR="00DC3325" w:rsidRPr="00D9285A">
        <w:rPr>
          <w:color w:val="auto"/>
          <w:szCs w:val="24"/>
          <w:shd w:val="clear" w:color="auto" w:fill="FFFFFF"/>
        </w:rPr>
        <w:t xml:space="preserve"> kalendriaasta</w:t>
      </w:r>
      <w:r w:rsidR="002B5629" w:rsidRPr="00D9285A">
        <w:rPr>
          <w:color w:val="auto"/>
          <w:szCs w:val="24"/>
          <w:shd w:val="clear" w:color="auto" w:fill="FFFFFF"/>
        </w:rPr>
        <w:t xml:space="preserve"> käibe moodustab maksuvaba käive ja </w:t>
      </w:r>
      <w:r w:rsidR="002B5629" w:rsidRPr="00D9285A">
        <w:rPr>
          <w:color w:val="202020"/>
          <w:szCs w:val="24"/>
          <w:shd w:val="clear" w:color="auto" w:fill="FFFFFF"/>
        </w:rPr>
        <w:t>nullprotsendise käibemaksumääraga maksustatav käive, välja arvatud kauba ühendusesisene käive.</w:t>
      </w:r>
      <w:r w:rsidR="002B5629" w:rsidRPr="00D9285A">
        <w:rPr>
          <w:color w:val="FF0000"/>
          <w:szCs w:val="24"/>
          <w:shd w:val="clear" w:color="auto" w:fill="FFFFFF"/>
        </w:rPr>
        <w:t xml:space="preserve"> </w:t>
      </w:r>
      <w:r w:rsidR="002B5629" w:rsidRPr="00D9285A">
        <w:rPr>
          <w:color w:val="auto"/>
          <w:szCs w:val="24"/>
        </w:rPr>
        <w:t>Internetipõhist kauplemiskohta omaval isikul tekib käesoleva seaduse § 4 lõikes 1</w:t>
      </w:r>
      <w:r w:rsidR="00F65585">
        <w:rPr>
          <w:color w:val="auto"/>
          <w:szCs w:val="24"/>
          <w:vertAlign w:val="superscript"/>
        </w:rPr>
        <w:t>3</w:t>
      </w:r>
      <w:r w:rsidR="002B5629" w:rsidRPr="00D9285A">
        <w:rPr>
          <w:color w:val="auto"/>
          <w:szCs w:val="24"/>
        </w:rPr>
        <w:t xml:space="preserve"> sätestatud juhul registreerimiskohustus maksustatava käibe tekkimise päevast</w:t>
      </w:r>
      <w:r w:rsidRPr="00D9285A">
        <w:rPr>
          <w:color w:val="auto"/>
          <w:szCs w:val="24"/>
        </w:rPr>
        <w:t>.“;</w:t>
      </w:r>
    </w:p>
    <w:p w14:paraId="0DB3683A" w14:textId="77777777" w:rsidR="00B03E29" w:rsidRPr="00D9285A" w:rsidRDefault="00B03E29" w:rsidP="00DC3325">
      <w:pPr>
        <w:spacing w:after="0" w:line="240" w:lineRule="auto"/>
        <w:ind w:left="0" w:firstLine="0"/>
        <w:rPr>
          <w:b/>
          <w:color w:val="auto"/>
        </w:rPr>
      </w:pPr>
    </w:p>
    <w:p w14:paraId="65713C71" w14:textId="761E9126" w:rsidR="008D511F" w:rsidRDefault="00810D3D" w:rsidP="008D511F">
      <w:pPr>
        <w:spacing w:after="0" w:line="240" w:lineRule="auto"/>
        <w:rPr>
          <w:color w:val="auto"/>
        </w:rPr>
      </w:pPr>
      <w:bookmarkStart w:id="14" w:name="_Hlk157607941"/>
      <w:r>
        <w:rPr>
          <w:b/>
          <w:color w:val="auto"/>
        </w:rPr>
        <w:t>8</w:t>
      </w:r>
      <w:r w:rsidR="008D511F">
        <w:rPr>
          <w:b/>
          <w:color w:val="auto"/>
        </w:rPr>
        <w:t xml:space="preserve">) </w:t>
      </w:r>
      <w:r w:rsidR="008D511F">
        <w:rPr>
          <w:color w:val="auto"/>
        </w:rPr>
        <w:t>paragrahvi 19 täiendatakse lõikega 1</w:t>
      </w:r>
      <w:r w:rsidR="008D511F" w:rsidRPr="00DE13CA">
        <w:rPr>
          <w:color w:val="auto"/>
          <w:vertAlign w:val="superscript"/>
        </w:rPr>
        <w:t>1</w:t>
      </w:r>
      <w:r w:rsidR="008D511F">
        <w:rPr>
          <w:color w:val="auto"/>
          <w:vertAlign w:val="superscript"/>
        </w:rPr>
        <w:t xml:space="preserve"> </w:t>
      </w:r>
      <w:r w:rsidR="008D511F">
        <w:rPr>
          <w:color w:val="auto"/>
        </w:rPr>
        <w:t>järgmises sõnastuses:</w:t>
      </w:r>
    </w:p>
    <w:p w14:paraId="4428B842" w14:textId="2AEE4A01" w:rsidR="008D511F" w:rsidRDefault="008D511F" w:rsidP="008D511F">
      <w:pPr>
        <w:spacing w:after="0" w:line="240" w:lineRule="auto"/>
        <w:rPr>
          <w:color w:val="auto"/>
        </w:rPr>
      </w:pPr>
      <w:r>
        <w:rPr>
          <w:color w:val="auto"/>
        </w:rPr>
        <w:t>„(1</w:t>
      </w:r>
      <w:r w:rsidRPr="00DE13CA">
        <w:rPr>
          <w:color w:val="auto"/>
          <w:vertAlign w:val="superscript"/>
        </w:rPr>
        <w:t>1</w:t>
      </w:r>
      <w:r>
        <w:rPr>
          <w:color w:val="auto"/>
        </w:rPr>
        <w:t>) Teise liikmesriigi ettevõtlusega tegeleval isikul ei teki Eestis registreerimiskohustust, kui on täidetud järgmised tingimused:</w:t>
      </w:r>
    </w:p>
    <w:p w14:paraId="69318375" w14:textId="0826ABCF" w:rsidR="008D511F" w:rsidRDefault="008D511F" w:rsidP="008D511F">
      <w:pPr>
        <w:spacing w:after="0" w:line="240" w:lineRule="auto"/>
        <w:rPr>
          <w:color w:val="auto"/>
        </w:rPr>
      </w:pPr>
      <w:r>
        <w:rPr>
          <w:color w:val="auto"/>
        </w:rPr>
        <w:t xml:space="preserve">1) isiku </w:t>
      </w:r>
      <w:r w:rsidR="002B5629">
        <w:rPr>
          <w:color w:val="202020"/>
          <w:szCs w:val="24"/>
          <w:shd w:val="clear" w:color="auto" w:fill="FFFFFF"/>
        </w:rPr>
        <w:t>käesoleva seaduse § 19</w:t>
      </w:r>
      <w:r w:rsidR="002B5629" w:rsidRPr="00764DF1">
        <w:rPr>
          <w:color w:val="202020"/>
          <w:szCs w:val="24"/>
          <w:shd w:val="clear" w:color="auto" w:fill="FFFFFF"/>
          <w:vertAlign w:val="superscript"/>
        </w:rPr>
        <w:t>1</w:t>
      </w:r>
      <w:r w:rsidR="002B5629">
        <w:rPr>
          <w:color w:val="202020"/>
          <w:szCs w:val="24"/>
          <w:shd w:val="clear" w:color="auto" w:fill="FFFFFF"/>
        </w:rPr>
        <w:t xml:space="preserve"> lõikes 3 sätestatud </w:t>
      </w:r>
      <w:r w:rsidR="002B5629">
        <w:rPr>
          <w:color w:val="auto"/>
        </w:rPr>
        <w:t xml:space="preserve">kalendriaasta </w:t>
      </w:r>
      <w:r>
        <w:rPr>
          <w:color w:val="auto"/>
        </w:rPr>
        <w:t xml:space="preserve">käive </w:t>
      </w:r>
      <w:r w:rsidR="00352537">
        <w:rPr>
          <w:color w:val="auto"/>
        </w:rPr>
        <w:t>ühenduses</w:t>
      </w:r>
      <w:r>
        <w:rPr>
          <w:color w:val="auto"/>
        </w:rPr>
        <w:t>, sealhulgas oma asukohaliikmesriigis, ei ületa kalendriaasta algusest arvates ega ületanud ka eelmisel kalendriaastal 100 000 eurot;</w:t>
      </w:r>
    </w:p>
    <w:p w14:paraId="2B8D0449" w14:textId="45C75672" w:rsidR="008D511F" w:rsidRDefault="008D511F" w:rsidP="008D511F">
      <w:pPr>
        <w:spacing w:after="0" w:line="240" w:lineRule="auto"/>
        <w:rPr>
          <w:color w:val="auto"/>
        </w:rPr>
      </w:pPr>
      <w:r>
        <w:rPr>
          <w:color w:val="auto"/>
        </w:rPr>
        <w:t xml:space="preserve">2) </w:t>
      </w:r>
      <w:r w:rsidR="006E6C57">
        <w:rPr>
          <w:color w:val="auto"/>
        </w:rPr>
        <w:t>Eestis tekki</w:t>
      </w:r>
      <w:r w:rsidR="009C7724">
        <w:rPr>
          <w:color w:val="auto"/>
        </w:rPr>
        <w:t>nud</w:t>
      </w:r>
      <w:r w:rsidR="006E6C57">
        <w:rPr>
          <w:color w:val="auto"/>
        </w:rPr>
        <w:t xml:space="preserve"> käibe osas </w:t>
      </w:r>
      <w:r w:rsidR="009C7724">
        <w:rPr>
          <w:color w:val="auto"/>
        </w:rPr>
        <w:t xml:space="preserve">ei ole käesoleva paragrahvi lõikes 1 sätestatud </w:t>
      </w:r>
      <w:r>
        <w:rPr>
          <w:color w:val="auto"/>
        </w:rPr>
        <w:t>registreerimiskohustuse tekkimise tingimused täidetud;</w:t>
      </w:r>
    </w:p>
    <w:p w14:paraId="406AAF01" w14:textId="08EC22C2" w:rsidR="008D511F" w:rsidRDefault="008D511F" w:rsidP="002552C3">
      <w:pPr>
        <w:spacing w:after="0" w:line="240" w:lineRule="auto"/>
        <w:rPr>
          <w:b/>
          <w:color w:val="auto"/>
        </w:rPr>
      </w:pPr>
      <w:r>
        <w:rPr>
          <w:color w:val="auto"/>
        </w:rPr>
        <w:lastRenderedPageBreak/>
        <w:t>3) isik on oma asukohariigi maksuhaldurile esitanud eelteate või eelnevalt esitatud eelteate muudatuse Eestis maksuvabastuse rakendamiseks ja saanud oma asukohariigi maksuhaldurilt selleks registreerimis</w:t>
      </w:r>
      <w:r w:rsidR="00276CF6">
        <w:rPr>
          <w:color w:val="auto"/>
        </w:rPr>
        <w:t xml:space="preserve">e </w:t>
      </w:r>
      <w:r>
        <w:rPr>
          <w:color w:val="auto"/>
        </w:rPr>
        <w:t xml:space="preserve">numbri </w:t>
      </w:r>
      <w:r w:rsidR="009C3168">
        <w:rPr>
          <w:color w:val="auto"/>
        </w:rPr>
        <w:t xml:space="preserve">järelliitega „EX“ </w:t>
      </w:r>
      <w:r>
        <w:rPr>
          <w:color w:val="auto"/>
        </w:rPr>
        <w:t>või eelteate muudatuse korral registreerimis</w:t>
      </w:r>
      <w:r w:rsidR="00276CF6">
        <w:rPr>
          <w:color w:val="auto"/>
        </w:rPr>
        <w:t xml:space="preserve">e </w:t>
      </w:r>
      <w:r>
        <w:rPr>
          <w:color w:val="auto"/>
        </w:rPr>
        <w:t>numbri kinnituse.“;</w:t>
      </w:r>
    </w:p>
    <w:bookmarkEnd w:id="14"/>
    <w:p w14:paraId="7F6EF493" w14:textId="77777777" w:rsidR="00F64A3B" w:rsidRDefault="00F64A3B" w:rsidP="002552C3">
      <w:pPr>
        <w:spacing w:after="0" w:line="240" w:lineRule="auto"/>
        <w:ind w:left="0" w:firstLine="0"/>
      </w:pPr>
    </w:p>
    <w:p w14:paraId="447E9767" w14:textId="7828CFA0" w:rsidR="00416A1A" w:rsidRPr="001A1EC5" w:rsidRDefault="00810D3D" w:rsidP="009127D3">
      <w:pPr>
        <w:spacing w:after="0" w:line="240" w:lineRule="auto"/>
        <w:rPr>
          <w:szCs w:val="24"/>
        </w:rPr>
      </w:pPr>
      <w:r>
        <w:rPr>
          <w:b/>
          <w:bCs/>
        </w:rPr>
        <w:t>9</w:t>
      </w:r>
      <w:r w:rsidR="00291217" w:rsidRPr="00337C52">
        <w:rPr>
          <w:b/>
          <w:bCs/>
        </w:rPr>
        <w:t>)</w:t>
      </w:r>
      <w:r w:rsidR="00291217">
        <w:t xml:space="preserve"> </w:t>
      </w:r>
      <w:r w:rsidR="003E0E9E" w:rsidRPr="001A1EC5">
        <w:rPr>
          <w:szCs w:val="24"/>
        </w:rPr>
        <w:t>paragrahvi 19 lõige 2 muudetakse ja sõnastatakse järgmiselt:</w:t>
      </w:r>
    </w:p>
    <w:p w14:paraId="08EE522A" w14:textId="07F1459A" w:rsidR="003E0E9E" w:rsidRPr="001A1EC5" w:rsidRDefault="003E0E9E" w:rsidP="009127D3">
      <w:pPr>
        <w:spacing w:after="0" w:line="240" w:lineRule="auto"/>
        <w:rPr>
          <w:color w:val="202020"/>
          <w:szCs w:val="24"/>
          <w:shd w:val="clear" w:color="auto" w:fill="FFFFFF"/>
        </w:rPr>
      </w:pPr>
      <w:r w:rsidRPr="001A1EC5">
        <w:rPr>
          <w:szCs w:val="24"/>
        </w:rPr>
        <w:t xml:space="preserve">„(2) </w:t>
      </w:r>
      <w:r w:rsidRPr="001A1EC5">
        <w:rPr>
          <w:color w:val="202020"/>
          <w:szCs w:val="24"/>
          <w:shd w:val="clear" w:color="auto" w:fill="FFFFFF"/>
        </w:rPr>
        <w:t xml:space="preserve"> Kui maksukohustuslase andmed on registrist kustutatud käesoleva seaduse § 22 lõikes 1 nimetatud avalduse alusel ja kui registrist kustutamise päevale järgnevast päevast arvates isiku </w:t>
      </w:r>
      <w:r w:rsidR="001E2DAF">
        <w:rPr>
          <w:color w:val="202020"/>
          <w:szCs w:val="24"/>
          <w:shd w:val="clear" w:color="auto" w:fill="FFFFFF"/>
        </w:rPr>
        <w:t xml:space="preserve">käesoleva seaduse </w:t>
      </w:r>
      <w:r w:rsidR="001E2DAF" w:rsidRPr="0050798E">
        <w:rPr>
          <w:color w:val="202020"/>
          <w:szCs w:val="24"/>
          <w:shd w:val="clear" w:color="auto" w:fill="FFFFFF"/>
        </w:rPr>
        <w:t>§ 19</w:t>
      </w:r>
      <w:r w:rsidR="001E2DAF" w:rsidRPr="0050798E">
        <w:rPr>
          <w:color w:val="202020"/>
          <w:szCs w:val="24"/>
          <w:shd w:val="clear" w:color="auto" w:fill="FFFFFF"/>
          <w:vertAlign w:val="superscript"/>
        </w:rPr>
        <w:t>1</w:t>
      </w:r>
      <w:r w:rsidR="001E2DAF" w:rsidRPr="0050798E">
        <w:rPr>
          <w:color w:val="202020"/>
          <w:szCs w:val="24"/>
          <w:shd w:val="clear" w:color="auto" w:fill="FFFFFF"/>
        </w:rPr>
        <w:t xml:space="preserve"> lõikes 3 nimetatud käive, mille tekkimise koht on Eesti</w:t>
      </w:r>
      <w:r w:rsidR="00581AFB">
        <w:rPr>
          <w:color w:val="202020"/>
          <w:szCs w:val="24"/>
          <w:shd w:val="clear" w:color="auto" w:fill="FFFFFF"/>
        </w:rPr>
        <w:t>,</w:t>
      </w:r>
      <w:r w:rsidR="001E2DAF">
        <w:rPr>
          <w:color w:val="202020"/>
          <w:szCs w:val="24"/>
          <w:shd w:val="clear" w:color="auto" w:fill="FFFFFF"/>
        </w:rPr>
        <w:t xml:space="preserve"> </w:t>
      </w:r>
      <w:r w:rsidR="003D2C3C">
        <w:rPr>
          <w:color w:val="202020"/>
          <w:szCs w:val="24"/>
          <w:shd w:val="clear" w:color="auto" w:fill="FFFFFF"/>
        </w:rPr>
        <w:t>ü</w:t>
      </w:r>
      <w:r w:rsidR="000365E5" w:rsidRPr="001A1EC5">
        <w:rPr>
          <w:color w:val="202020"/>
          <w:szCs w:val="24"/>
          <w:shd w:val="clear" w:color="auto" w:fill="FFFFFF"/>
        </w:rPr>
        <w:t xml:space="preserve">letab 40 000 eurot, tekib tal uuesti registreerimiskohustus nimetatud suuruses käibe tekkimise päevast arvates arvestades </w:t>
      </w:r>
      <w:r w:rsidR="003D2C3C">
        <w:rPr>
          <w:color w:val="202020"/>
          <w:szCs w:val="24"/>
          <w:shd w:val="clear" w:color="auto" w:fill="FFFFFF"/>
        </w:rPr>
        <w:t xml:space="preserve">käesoleva paragrahvi </w:t>
      </w:r>
      <w:r w:rsidR="000365E5" w:rsidRPr="001A1EC5">
        <w:rPr>
          <w:color w:val="202020"/>
          <w:szCs w:val="24"/>
          <w:shd w:val="clear" w:color="auto" w:fill="FFFFFF"/>
        </w:rPr>
        <w:t>lõikes 1 sätestatud erisusi.</w:t>
      </w:r>
      <w:r w:rsidR="001E2DAF">
        <w:rPr>
          <w:color w:val="202020"/>
          <w:szCs w:val="24"/>
          <w:shd w:val="clear" w:color="auto" w:fill="FFFFFF"/>
        </w:rPr>
        <w:t>“;</w:t>
      </w:r>
    </w:p>
    <w:p w14:paraId="57EDDEA4" w14:textId="77777777" w:rsidR="003E0E9E" w:rsidRPr="001A1EC5" w:rsidRDefault="003E0E9E" w:rsidP="009127D3">
      <w:pPr>
        <w:spacing w:after="0" w:line="240" w:lineRule="auto"/>
        <w:rPr>
          <w:szCs w:val="24"/>
        </w:rPr>
      </w:pPr>
    </w:p>
    <w:p w14:paraId="52D008A5" w14:textId="4D6AA3C7" w:rsidR="004932BB" w:rsidRDefault="00AF5D98" w:rsidP="004932BB">
      <w:pPr>
        <w:spacing w:after="0" w:line="240" w:lineRule="auto"/>
        <w:rPr>
          <w:color w:val="auto"/>
        </w:rPr>
      </w:pPr>
      <w:r>
        <w:rPr>
          <w:b/>
          <w:color w:val="auto"/>
        </w:rPr>
        <w:t>1</w:t>
      </w:r>
      <w:r w:rsidR="006F6667">
        <w:rPr>
          <w:b/>
          <w:color w:val="auto"/>
        </w:rPr>
        <w:t>0</w:t>
      </w:r>
      <w:r w:rsidR="004932BB">
        <w:rPr>
          <w:b/>
          <w:color w:val="auto"/>
        </w:rPr>
        <w:t xml:space="preserve">) </w:t>
      </w:r>
      <w:r w:rsidR="004932BB">
        <w:rPr>
          <w:color w:val="auto"/>
        </w:rPr>
        <w:t xml:space="preserve">paragrahvi 19 lõike 3 esimest lauset täiendatakse pärast </w:t>
      </w:r>
      <w:r w:rsidR="001D1AE0">
        <w:rPr>
          <w:color w:val="auto"/>
        </w:rPr>
        <w:t xml:space="preserve">sõnu </w:t>
      </w:r>
      <w:r w:rsidR="004932BB">
        <w:rPr>
          <w:color w:val="auto"/>
        </w:rPr>
        <w:t xml:space="preserve">„tekkimise päevast“ </w:t>
      </w:r>
      <w:r w:rsidR="001D1AE0">
        <w:rPr>
          <w:color w:val="auto"/>
        </w:rPr>
        <w:t>tekstiosa</w:t>
      </w:r>
      <w:ins w:id="15" w:author="Iivika Sale" w:date="2024-03-19T12:16:00Z">
        <w:r w:rsidR="009A1ABB">
          <w:rPr>
            <w:color w:val="auto"/>
          </w:rPr>
          <w:t>ga</w:t>
        </w:r>
      </w:ins>
      <w:r w:rsidR="004932BB">
        <w:rPr>
          <w:color w:val="auto"/>
        </w:rPr>
        <w:t xml:space="preserve"> „, välja arvatud käesoleva paragrahvi lõikes 1</w:t>
      </w:r>
      <w:r w:rsidR="004932BB" w:rsidRPr="00D84B3E">
        <w:rPr>
          <w:color w:val="auto"/>
          <w:vertAlign w:val="superscript"/>
        </w:rPr>
        <w:t>1</w:t>
      </w:r>
      <w:r w:rsidR="004932BB">
        <w:rPr>
          <w:color w:val="auto"/>
        </w:rPr>
        <w:t xml:space="preserve"> sätestatud juhul“; </w:t>
      </w:r>
    </w:p>
    <w:p w14:paraId="3B0F30C4" w14:textId="77777777" w:rsidR="00624192" w:rsidRDefault="00624192" w:rsidP="004932BB">
      <w:pPr>
        <w:spacing w:after="0" w:line="240" w:lineRule="auto"/>
        <w:rPr>
          <w:color w:val="auto"/>
        </w:rPr>
      </w:pPr>
    </w:p>
    <w:p w14:paraId="2C4AC934" w14:textId="55652534" w:rsidR="00624192" w:rsidRPr="004932BB" w:rsidRDefault="00624192" w:rsidP="004932BB">
      <w:pPr>
        <w:spacing w:after="0" w:line="240" w:lineRule="auto"/>
        <w:rPr>
          <w:color w:val="auto"/>
        </w:rPr>
      </w:pPr>
      <w:r w:rsidRPr="001E2DAF">
        <w:rPr>
          <w:b/>
          <w:bCs/>
          <w:color w:val="auto"/>
        </w:rPr>
        <w:t>11)</w:t>
      </w:r>
      <w:r>
        <w:rPr>
          <w:color w:val="auto"/>
        </w:rPr>
        <w:t xml:space="preserve"> paragrahvi 19 lõiget 4 täiendatakse pärast sõna „alates“ </w:t>
      </w:r>
      <w:r w:rsidR="001D1AE0">
        <w:rPr>
          <w:color w:val="auto"/>
        </w:rPr>
        <w:t>tekstiosa</w:t>
      </w:r>
      <w:ins w:id="16" w:author="Iivika Sale" w:date="2024-03-19T12:16:00Z">
        <w:r w:rsidR="009A1ABB">
          <w:rPr>
            <w:color w:val="auto"/>
          </w:rPr>
          <w:t>ga</w:t>
        </w:r>
      </w:ins>
      <w:r>
        <w:rPr>
          <w:color w:val="auto"/>
        </w:rPr>
        <w:t xml:space="preserve"> „,</w:t>
      </w:r>
      <w:ins w:id="17" w:author="Iivika Sale" w:date="2024-03-19T15:24:00Z">
        <w:r w:rsidR="00C82FC7">
          <w:rPr>
            <w:color w:val="auto"/>
          </w:rPr>
          <w:t xml:space="preserve"> </w:t>
        </w:r>
      </w:ins>
      <w:r>
        <w:rPr>
          <w:color w:val="auto"/>
        </w:rPr>
        <w:t>välja arvatud käesoleva paragrahvi lõikes 1</w:t>
      </w:r>
      <w:r w:rsidRPr="00D84B3E">
        <w:rPr>
          <w:color w:val="auto"/>
          <w:vertAlign w:val="superscript"/>
        </w:rPr>
        <w:t>1</w:t>
      </w:r>
      <w:r>
        <w:rPr>
          <w:color w:val="auto"/>
        </w:rPr>
        <w:t xml:space="preserve"> sätestatud juhul“; </w:t>
      </w:r>
    </w:p>
    <w:p w14:paraId="05F8F089" w14:textId="77777777" w:rsidR="004932BB" w:rsidRDefault="004932BB" w:rsidP="009127D3">
      <w:pPr>
        <w:spacing w:after="0" w:line="240" w:lineRule="auto"/>
        <w:ind w:left="0" w:firstLine="0"/>
        <w:rPr>
          <w:b/>
          <w:color w:val="auto"/>
        </w:rPr>
      </w:pPr>
    </w:p>
    <w:p w14:paraId="6DC6D40F" w14:textId="366B3FF8" w:rsidR="00BF2EC7" w:rsidRDefault="00AF5D98" w:rsidP="009127D3">
      <w:pPr>
        <w:spacing w:after="0" w:line="240" w:lineRule="auto"/>
        <w:ind w:left="0" w:firstLine="0"/>
        <w:rPr>
          <w:color w:val="auto"/>
        </w:rPr>
      </w:pPr>
      <w:r>
        <w:rPr>
          <w:b/>
          <w:color w:val="auto"/>
        </w:rPr>
        <w:t>12</w:t>
      </w:r>
      <w:r w:rsidR="00BF2EC7" w:rsidRPr="00C808AE">
        <w:rPr>
          <w:b/>
          <w:color w:val="auto"/>
        </w:rPr>
        <w:t xml:space="preserve">) </w:t>
      </w:r>
      <w:r w:rsidR="00BF2EC7" w:rsidRPr="00C808AE">
        <w:rPr>
          <w:color w:val="auto"/>
        </w:rPr>
        <w:t>seadust täiendatakse §-ga</w:t>
      </w:r>
      <w:r w:rsidR="006153DB">
        <w:rPr>
          <w:color w:val="auto"/>
        </w:rPr>
        <w:t xml:space="preserve"> 19</w:t>
      </w:r>
      <w:r w:rsidR="006153DB" w:rsidRPr="006153DB">
        <w:rPr>
          <w:color w:val="auto"/>
          <w:vertAlign w:val="superscript"/>
        </w:rPr>
        <w:t>1</w:t>
      </w:r>
      <w:r w:rsidR="006153DB">
        <w:rPr>
          <w:color w:val="auto"/>
        </w:rPr>
        <w:t xml:space="preserve"> </w:t>
      </w:r>
      <w:r w:rsidR="00BF2EC7" w:rsidRPr="00C808AE">
        <w:rPr>
          <w:color w:val="auto"/>
          <w:vertAlign w:val="superscript"/>
        </w:rPr>
        <w:t xml:space="preserve"> </w:t>
      </w:r>
      <w:r w:rsidR="00BF2EC7" w:rsidRPr="00C808AE">
        <w:rPr>
          <w:color w:val="auto"/>
        </w:rPr>
        <w:t xml:space="preserve">järgmises sõnastuses: </w:t>
      </w:r>
    </w:p>
    <w:p w14:paraId="666DFD6E" w14:textId="24EB0C97" w:rsidR="005679C7" w:rsidRPr="002F1AE7" w:rsidRDefault="006153DB" w:rsidP="009127D3">
      <w:pPr>
        <w:spacing w:after="0" w:line="240" w:lineRule="auto"/>
        <w:ind w:left="0" w:firstLine="0"/>
        <w:rPr>
          <w:b/>
          <w:color w:val="auto"/>
        </w:rPr>
      </w:pPr>
      <w:r w:rsidRPr="002F1AE7">
        <w:rPr>
          <w:color w:val="auto"/>
        </w:rPr>
        <w:t>„</w:t>
      </w:r>
      <w:commentRangeStart w:id="18"/>
      <w:r w:rsidRPr="002F1AE7">
        <w:rPr>
          <w:b/>
          <w:color w:val="auto"/>
        </w:rPr>
        <w:t>§ 19</w:t>
      </w:r>
      <w:r w:rsidRPr="002F1AE7">
        <w:rPr>
          <w:b/>
          <w:color w:val="auto"/>
          <w:vertAlign w:val="superscript"/>
        </w:rPr>
        <w:t>1</w:t>
      </w:r>
      <w:r w:rsidRPr="002F1AE7">
        <w:rPr>
          <w:b/>
          <w:color w:val="auto"/>
        </w:rPr>
        <w:t xml:space="preserve">. </w:t>
      </w:r>
      <w:commentRangeEnd w:id="18"/>
      <w:r w:rsidR="003769B8">
        <w:rPr>
          <w:rStyle w:val="Kommentaariviide"/>
        </w:rPr>
        <w:commentReference w:id="18"/>
      </w:r>
      <w:r w:rsidR="00BE227E" w:rsidRPr="002F1AE7">
        <w:rPr>
          <w:b/>
          <w:color w:val="auto"/>
        </w:rPr>
        <w:t>Väikeettevõtete erikord</w:t>
      </w:r>
    </w:p>
    <w:p w14:paraId="234194C3" w14:textId="1F88367F" w:rsidR="00CC1B59" w:rsidRDefault="00BE227E" w:rsidP="00CC1B59">
      <w:pPr>
        <w:spacing w:after="0" w:line="240" w:lineRule="auto"/>
        <w:ind w:left="0" w:firstLine="0"/>
        <w:rPr>
          <w:color w:val="auto"/>
        </w:rPr>
      </w:pPr>
      <w:r>
        <w:rPr>
          <w:color w:val="auto"/>
        </w:rPr>
        <w:t xml:space="preserve">(1) Ettevõtlusega </w:t>
      </w:r>
      <w:r w:rsidR="00CC1B59">
        <w:rPr>
          <w:color w:val="auto"/>
        </w:rPr>
        <w:t>tegeleval Eestis asukohta omaval isikul ei teki teises liikmesriigis käibe tekkimisel kohustust ennast selles teises liikmesriigis maksukohustuslasena registreerida, kui ta rakendab käesoleva</w:t>
      </w:r>
      <w:r w:rsidR="00333D23">
        <w:rPr>
          <w:color w:val="auto"/>
        </w:rPr>
        <w:t>s</w:t>
      </w:r>
      <w:r w:rsidR="00CC1B59">
        <w:rPr>
          <w:color w:val="auto"/>
        </w:rPr>
        <w:t xml:space="preserve"> paragrahvi</w:t>
      </w:r>
      <w:r w:rsidR="00333D23">
        <w:rPr>
          <w:color w:val="auto"/>
        </w:rPr>
        <w:t>s</w:t>
      </w:r>
      <w:r w:rsidR="00CC1B59">
        <w:rPr>
          <w:color w:val="auto"/>
        </w:rPr>
        <w:t xml:space="preserve"> sätestatud väikeettevõtete erikorda (edaspidi käesolevas paragrahvis </w:t>
      </w:r>
      <w:r w:rsidR="00CC1B59" w:rsidRPr="0007177E">
        <w:rPr>
          <w:i/>
          <w:color w:val="auto"/>
        </w:rPr>
        <w:t>erikord</w:t>
      </w:r>
      <w:r w:rsidR="00CC1B59">
        <w:rPr>
          <w:color w:val="auto"/>
        </w:rPr>
        <w:t>). Erikorra rakendamiseks esitab isik maksuhalduri veebilehel elektroonilise portaali</w:t>
      </w:r>
      <w:r w:rsidR="001754CE">
        <w:rPr>
          <w:color w:val="auto"/>
        </w:rPr>
        <w:t xml:space="preserve"> kaudu</w:t>
      </w:r>
      <w:r w:rsidR="00BC617E">
        <w:rPr>
          <w:color w:val="auto"/>
        </w:rPr>
        <w:t xml:space="preserve"> </w:t>
      </w:r>
      <w:r w:rsidR="00CC1B59">
        <w:rPr>
          <w:color w:val="auto"/>
        </w:rPr>
        <w:t xml:space="preserve">eelteate. </w:t>
      </w:r>
    </w:p>
    <w:p w14:paraId="4FB201B9" w14:textId="77777777" w:rsidR="00F4141E" w:rsidRDefault="00F4141E" w:rsidP="009127D3">
      <w:pPr>
        <w:spacing w:after="0" w:line="240" w:lineRule="auto"/>
        <w:ind w:left="0" w:firstLine="0"/>
        <w:rPr>
          <w:color w:val="auto"/>
        </w:rPr>
      </w:pPr>
    </w:p>
    <w:p w14:paraId="4BC06BDF" w14:textId="67342418" w:rsidR="00F4141E" w:rsidRDefault="00F4141E" w:rsidP="009127D3">
      <w:pPr>
        <w:spacing w:after="0" w:line="240" w:lineRule="auto"/>
        <w:ind w:left="0" w:firstLine="0"/>
        <w:rPr>
          <w:color w:val="auto"/>
        </w:rPr>
      </w:pPr>
      <w:r>
        <w:rPr>
          <w:color w:val="auto"/>
        </w:rPr>
        <w:t xml:space="preserve">(2) </w:t>
      </w:r>
      <w:r w:rsidR="00924E34">
        <w:rPr>
          <w:color w:val="auto"/>
        </w:rPr>
        <w:t xml:space="preserve">Erikorda </w:t>
      </w:r>
      <w:r w:rsidR="007F6418">
        <w:rPr>
          <w:color w:val="auto"/>
        </w:rPr>
        <w:t>rakendatakse</w:t>
      </w:r>
      <w:r w:rsidR="00E76DE2">
        <w:rPr>
          <w:color w:val="auto"/>
        </w:rPr>
        <w:t xml:space="preserve"> juhul, kui</w:t>
      </w:r>
      <w:r w:rsidR="00B2512E">
        <w:rPr>
          <w:color w:val="auto"/>
        </w:rPr>
        <w:t xml:space="preserve"> isiku</w:t>
      </w:r>
      <w:r w:rsidR="00E76DE2">
        <w:rPr>
          <w:color w:val="auto"/>
        </w:rPr>
        <w:t>:</w:t>
      </w:r>
    </w:p>
    <w:p w14:paraId="55190593" w14:textId="4B08DA5D" w:rsidR="00E76DE2" w:rsidRDefault="00E76DE2" w:rsidP="009127D3">
      <w:pPr>
        <w:spacing w:after="0" w:line="240" w:lineRule="auto"/>
        <w:ind w:left="0" w:firstLine="0"/>
        <w:rPr>
          <w:color w:val="auto"/>
        </w:rPr>
      </w:pPr>
      <w:r>
        <w:rPr>
          <w:color w:val="auto"/>
        </w:rPr>
        <w:t xml:space="preserve">1) </w:t>
      </w:r>
      <w:r w:rsidR="00236F4F" w:rsidRPr="00315B11">
        <w:rPr>
          <w:color w:val="auto"/>
        </w:rPr>
        <w:t>kalendri</w:t>
      </w:r>
      <w:r w:rsidRPr="00315B11">
        <w:rPr>
          <w:color w:val="auto"/>
        </w:rPr>
        <w:t>aasta</w:t>
      </w:r>
      <w:r w:rsidR="00236F4F" w:rsidRPr="00315B11">
        <w:rPr>
          <w:color w:val="auto"/>
        </w:rPr>
        <w:t xml:space="preserve"> </w:t>
      </w:r>
      <w:r w:rsidRPr="00315B11">
        <w:rPr>
          <w:color w:val="auto"/>
        </w:rPr>
        <w:t xml:space="preserve">käive </w:t>
      </w:r>
      <w:r w:rsidR="00E41926" w:rsidRPr="00315B11">
        <w:rPr>
          <w:color w:val="auto"/>
        </w:rPr>
        <w:t>ühenduses</w:t>
      </w:r>
      <w:r w:rsidR="00CC0313">
        <w:rPr>
          <w:color w:val="auto"/>
        </w:rPr>
        <w:t>, sealhulgas Eestis</w:t>
      </w:r>
      <w:r w:rsidRPr="00315B11">
        <w:rPr>
          <w:color w:val="auto"/>
        </w:rPr>
        <w:t xml:space="preserve"> ei </w:t>
      </w:r>
      <w:r>
        <w:rPr>
          <w:color w:val="auto"/>
        </w:rPr>
        <w:t>ületa 100 000 eurot;</w:t>
      </w:r>
    </w:p>
    <w:p w14:paraId="67D7F9CD" w14:textId="4916C850" w:rsidR="00E76DE2" w:rsidRDefault="00E76DE2" w:rsidP="009127D3">
      <w:pPr>
        <w:spacing w:after="0" w:line="240" w:lineRule="auto"/>
        <w:ind w:left="0" w:firstLine="0"/>
        <w:rPr>
          <w:color w:val="auto"/>
        </w:rPr>
      </w:pPr>
      <w:r>
        <w:rPr>
          <w:color w:val="auto"/>
        </w:rPr>
        <w:t xml:space="preserve">2) </w:t>
      </w:r>
      <w:r w:rsidR="00E41926">
        <w:rPr>
          <w:color w:val="auto"/>
        </w:rPr>
        <w:t xml:space="preserve">kalendriaasta </w:t>
      </w:r>
      <w:r>
        <w:rPr>
          <w:color w:val="auto"/>
        </w:rPr>
        <w:t xml:space="preserve">käive teises liikmesriigis, kus isik soovib maksuvabastust </w:t>
      </w:r>
      <w:r w:rsidR="007F6418">
        <w:rPr>
          <w:color w:val="auto"/>
        </w:rPr>
        <w:t>rakendad</w:t>
      </w:r>
      <w:r>
        <w:rPr>
          <w:color w:val="auto"/>
        </w:rPr>
        <w:t>a, ei ületa selles liikmesriigis kehtestatud piirmäära, mis on ette nähtud seal asuvatele ettevõtlusega tegelevatele isikutele maksuvabastuse saamiseks.</w:t>
      </w:r>
    </w:p>
    <w:p w14:paraId="04370307" w14:textId="77777777" w:rsidR="007B1DA9" w:rsidRDefault="007B1DA9" w:rsidP="007B1DA9">
      <w:pPr>
        <w:spacing w:after="0" w:line="240" w:lineRule="auto"/>
        <w:ind w:left="0" w:firstLine="0"/>
        <w:rPr>
          <w:color w:val="auto"/>
        </w:rPr>
      </w:pPr>
    </w:p>
    <w:p w14:paraId="5B7546EA" w14:textId="3CAA8E61" w:rsidR="00814E1D" w:rsidRDefault="007B1DA9" w:rsidP="00814E1D">
      <w:pPr>
        <w:spacing w:after="0" w:line="240" w:lineRule="auto"/>
        <w:ind w:left="0" w:firstLine="0"/>
        <w:rPr>
          <w:color w:val="auto"/>
        </w:rPr>
      </w:pPr>
      <w:r>
        <w:rPr>
          <w:color w:val="auto"/>
        </w:rPr>
        <w:t xml:space="preserve">(3) </w:t>
      </w:r>
      <w:r w:rsidR="00814E1D">
        <w:rPr>
          <w:color w:val="auto"/>
        </w:rPr>
        <w:t>K</w:t>
      </w:r>
      <w:r w:rsidR="00814E1D" w:rsidRPr="00315B11">
        <w:rPr>
          <w:color w:val="auto"/>
        </w:rPr>
        <w:t>alendriaasta käi</w:t>
      </w:r>
      <w:r w:rsidR="00814E1D">
        <w:rPr>
          <w:color w:val="auto"/>
        </w:rPr>
        <w:t>v</w:t>
      </w:r>
      <w:r w:rsidR="00814E1D" w:rsidRPr="00315B11">
        <w:rPr>
          <w:color w:val="auto"/>
        </w:rPr>
        <w:t xml:space="preserve">e </w:t>
      </w:r>
      <w:r w:rsidR="00814E1D">
        <w:rPr>
          <w:color w:val="auto"/>
        </w:rPr>
        <w:t xml:space="preserve">ühenduses või liikmesriigis, sealhulgas Eestis vastavalt käibe tekkimise kohale moodustub järgmistest käivetest: </w:t>
      </w:r>
    </w:p>
    <w:p w14:paraId="3D2E5819" w14:textId="2DC432B4" w:rsidR="00814E1D" w:rsidRDefault="00814E1D" w:rsidP="00814E1D">
      <w:pPr>
        <w:spacing w:after="0" w:line="240" w:lineRule="auto"/>
        <w:ind w:left="0" w:firstLine="0"/>
        <w:rPr>
          <w:color w:val="auto"/>
        </w:rPr>
      </w:pPr>
      <w:r>
        <w:rPr>
          <w:color w:val="auto"/>
        </w:rPr>
        <w:t xml:space="preserve">1) kaupade ja teenuste maksustatav, sealhulgas nullprotsendise määraga maksustatav käive,  </w:t>
      </w:r>
      <w:r w:rsidR="00EC4434">
        <w:rPr>
          <w:color w:val="auto"/>
        </w:rPr>
        <w:t xml:space="preserve">välja arvatud </w:t>
      </w:r>
      <w:r>
        <w:rPr>
          <w:color w:val="auto"/>
        </w:rPr>
        <w:t>põhivara võõrandami</w:t>
      </w:r>
      <w:r w:rsidR="00EC4434">
        <w:rPr>
          <w:color w:val="auto"/>
        </w:rPr>
        <w:t>ne</w:t>
      </w:r>
      <w:r>
        <w:rPr>
          <w:color w:val="auto"/>
        </w:rPr>
        <w:t>;</w:t>
      </w:r>
    </w:p>
    <w:p w14:paraId="35F68FCC" w14:textId="555CAE4C" w:rsidR="00814E1D" w:rsidRDefault="00814E1D" w:rsidP="00814E1D">
      <w:pPr>
        <w:spacing w:after="0" w:line="240" w:lineRule="auto"/>
        <w:ind w:left="0" w:firstLine="0"/>
        <w:rPr>
          <w:color w:val="auto"/>
        </w:rPr>
      </w:pPr>
      <w:r>
        <w:rPr>
          <w:color w:val="auto"/>
        </w:rPr>
        <w:t>2) kinnisasjatehingute (§ 16 lõi</w:t>
      </w:r>
      <w:ins w:id="19" w:author="Iivika Sale" w:date="2024-03-20T10:15:00Z">
        <w:r w:rsidR="0034338D">
          <w:rPr>
            <w:color w:val="auto"/>
          </w:rPr>
          <w:t>k</w:t>
        </w:r>
      </w:ins>
      <w:del w:id="20" w:author="Iivika Sale" w:date="2024-03-20T10:15:00Z">
        <w:r w:rsidDel="0034338D">
          <w:rPr>
            <w:color w:val="auto"/>
          </w:rPr>
          <w:delText>g</w:delText>
        </w:r>
      </w:del>
      <w:r>
        <w:rPr>
          <w:color w:val="auto"/>
        </w:rPr>
        <w:t>e 2 punktid 2, 3 ja 6) käive, välja arvatud põhivara võõrandamine ja juhuslikud tehingud;</w:t>
      </w:r>
    </w:p>
    <w:p w14:paraId="035E5DD1" w14:textId="2B70C874" w:rsidR="00814E1D" w:rsidRDefault="00814E1D" w:rsidP="00814E1D">
      <w:pPr>
        <w:spacing w:after="0" w:line="240" w:lineRule="auto"/>
        <w:ind w:left="0" w:firstLine="0"/>
        <w:rPr>
          <w:color w:val="auto"/>
        </w:rPr>
      </w:pPr>
      <w:r>
        <w:rPr>
          <w:color w:val="auto"/>
        </w:rPr>
        <w:t>3) kindlustusteenuste (§ 16 lõi</w:t>
      </w:r>
      <w:ins w:id="21" w:author="Iivika Sale" w:date="2024-03-20T10:15:00Z">
        <w:r w:rsidR="0034338D">
          <w:rPr>
            <w:color w:val="auto"/>
          </w:rPr>
          <w:t>k</w:t>
        </w:r>
      </w:ins>
      <w:del w:id="22" w:author="Iivika Sale" w:date="2024-03-20T10:15:00Z">
        <w:r w:rsidDel="0034338D">
          <w:rPr>
            <w:color w:val="auto"/>
          </w:rPr>
          <w:delText>g</w:delText>
        </w:r>
      </w:del>
      <w:r>
        <w:rPr>
          <w:color w:val="auto"/>
        </w:rPr>
        <w:t>e 2 punkt 1) ja finantsteenuste (§ 16 lõige 2</w:t>
      </w:r>
      <w:r w:rsidRPr="00753B53">
        <w:rPr>
          <w:color w:val="auto"/>
          <w:vertAlign w:val="superscript"/>
        </w:rPr>
        <w:t>1</w:t>
      </w:r>
      <w:r>
        <w:rPr>
          <w:color w:val="auto"/>
        </w:rPr>
        <w:t>) käive</w:t>
      </w:r>
      <w:r w:rsidR="00B617C1">
        <w:rPr>
          <w:color w:val="auto"/>
        </w:rPr>
        <w:t>,</w:t>
      </w:r>
      <w:r>
        <w:rPr>
          <w:color w:val="auto"/>
        </w:rPr>
        <w:t xml:space="preserve"> välja arvatud juhuslikud teenused.</w:t>
      </w:r>
    </w:p>
    <w:p w14:paraId="243A553B" w14:textId="77777777" w:rsidR="00814E1D" w:rsidRDefault="00814E1D" w:rsidP="007B1DA9">
      <w:pPr>
        <w:spacing w:after="0" w:line="240" w:lineRule="auto"/>
        <w:ind w:left="0" w:firstLine="0"/>
        <w:rPr>
          <w:color w:val="auto"/>
        </w:rPr>
      </w:pPr>
    </w:p>
    <w:p w14:paraId="67C8F7CF" w14:textId="2D461D54" w:rsidR="00531502" w:rsidRDefault="00E76DE2" w:rsidP="009127D3">
      <w:pPr>
        <w:spacing w:after="0" w:line="240" w:lineRule="auto"/>
        <w:ind w:left="0" w:firstLine="0"/>
        <w:rPr>
          <w:color w:val="auto"/>
        </w:rPr>
      </w:pPr>
      <w:r>
        <w:rPr>
          <w:color w:val="auto"/>
        </w:rPr>
        <w:t>(</w:t>
      </w:r>
      <w:r w:rsidR="007B1DA9">
        <w:rPr>
          <w:color w:val="auto"/>
        </w:rPr>
        <w:t>4</w:t>
      </w:r>
      <w:r w:rsidR="00531502">
        <w:rPr>
          <w:color w:val="auto"/>
        </w:rPr>
        <w:t xml:space="preserve">) </w:t>
      </w:r>
      <w:r w:rsidR="002F1AE7">
        <w:rPr>
          <w:color w:val="auto"/>
        </w:rPr>
        <w:t>Käesoleva paragrahvi lõikes 1 nimetatud eelteade sisaldab vähemalt järgmist teavet:</w:t>
      </w:r>
    </w:p>
    <w:p w14:paraId="18058FA2" w14:textId="2EFE5C4A" w:rsidR="002F1AE7" w:rsidRDefault="002F1AE7" w:rsidP="009127D3">
      <w:pPr>
        <w:spacing w:after="0" w:line="240" w:lineRule="auto"/>
        <w:ind w:left="0" w:firstLine="0"/>
        <w:rPr>
          <w:color w:val="auto"/>
        </w:rPr>
      </w:pPr>
      <w:r>
        <w:rPr>
          <w:color w:val="auto"/>
        </w:rPr>
        <w:t>1) isiku nimi, tegevusala, õiguslik vorm ja aadress;</w:t>
      </w:r>
    </w:p>
    <w:p w14:paraId="6F274B30" w14:textId="7CFA3B34" w:rsidR="002F1AE7" w:rsidRPr="00315B11" w:rsidRDefault="002F1AE7" w:rsidP="009127D3">
      <w:pPr>
        <w:spacing w:after="0" w:line="240" w:lineRule="auto"/>
        <w:ind w:left="0" w:firstLine="0"/>
        <w:rPr>
          <w:color w:val="auto"/>
        </w:rPr>
      </w:pPr>
      <w:r>
        <w:rPr>
          <w:color w:val="auto"/>
        </w:rPr>
        <w:t xml:space="preserve">2) </w:t>
      </w:r>
      <w:r w:rsidRPr="00315B11">
        <w:rPr>
          <w:color w:val="auto"/>
        </w:rPr>
        <w:t xml:space="preserve">liikmesriik või liikmesriigid, kus isik kavatseb maksuvabastust </w:t>
      </w:r>
      <w:r w:rsidR="007F6418" w:rsidRPr="00315B11">
        <w:rPr>
          <w:color w:val="auto"/>
        </w:rPr>
        <w:t>rakenda</w:t>
      </w:r>
      <w:r w:rsidRPr="00315B11">
        <w:rPr>
          <w:color w:val="auto"/>
        </w:rPr>
        <w:t>da;</w:t>
      </w:r>
    </w:p>
    <w:p w14:paraId="7E29802A" w14:textId="2F4E1871" w:rsidR="002F1AE7" w:rsidRPr="00315B11" w:rsidRDefault="002F1AE7" w:rsidP="009127D3">
      <w:pPr>
        <w:spacing w:after="0" w:line="240" w:lineRule="auto"/>
        <w:ind w:left="0" w:firstLine="0"/>
        <w:rPr>
          <w:color w:val="auto"/>
        </w:rPr>
      </w:pPr>
      <w:r w:rsidRPr="00315B11">
        <w:rPr>
          <w:color w:val="auto"/>
        </w:rPr>
        <w:t xml:space="preserve">3) eelmise kalendriaasta jooksul </w:t>
      </w:r>
      <w:r w:rsidR="00B2512E" w:rsidRPr="00315B11">
        <w:rPr>
          <w:color w:val="auto"/>
        </w:rPr>
        <w:t>igas liikmesriigis</w:t>
      </w:r>
      <w:r w:rsidRPr="00315B11">
        <w:rPr>
          <w:color w:val="auto"/>
        </w:rPr>
        <w:t xml:space="preserve">, sealhulgas Eestis, tekkinud </w:t>
      </w:r>
      <w:r w:rsidR="001A1EC5">
        <w:rPr>
          <w:color w:val="auto"/>
        </w:rPr>
        <w:t xml:space="preserve">kalendriaasta </w:t>
      </w:r>
      <w:r w:rsidRPr="00315B11">
        <w:rPr>
          <w:color w:val="auto"/>
        </w:rPr>
        <w:t>käibe kogu</w:t>
      </w:r>
      <w:r w:rsidR="00BD43DB">
        <w:rPr>
          <w:color w:val="auto"/>
        </w:rPr>
        <w:t>summa</w:t>
      </w:r>
      <w:r w:rsidR="00241A40">
        <w:rPr>
          <w:color w:val="auto"/>
        </w:rPr>
        <w:t xml:space="preserve"> </w:t>
      </w:r>
      <w:r w:rsidR="00314D92">
        <w:rPr>
          <w:color w:val="auto"/>
        </w:rPr>
        <w:t>eurodes</w:t>
      </w:r>
      <w:r w:rsidRPr="00315B11">
        <w:rPr>
          <w:color w:val="auto"/>
        </w:rPr>
        <w:t>;</w:t>
      </w:r>
    </w:p>
    <w:p w14:paraId="4B7F1873" w14:textId="29B95C9A" w:rsidR="002F1AE7" w:rsidRPr="00315B11" w:rsidRDefault="002F1AE7" w:rsidP="009127D3">
      <w:pPr>
        <w:spacing w:after="0" w:line="240" w:lineRule="auto"/>
        <w:ind w:left="0" w:firstLine="0"/>
        <w:rPr>
          <w:color w:val="auto"/>
        </w:rPr>
      </w:pPr>
      <w:r w:rsidRPr="00315B11">
        <w:rPr>
          <w:color w:val="auto"/>
        </w:rPr>
        <w:t xml:space="preserve">4) jooksva kalendriaasta jooksul </w:t>
      </w:r>
      <w:r w:rsidR="00B5107B">
        <w:rPr>
          <w:color w:val="auto"/>
        </w:rPr>
        <w:t>kuni</w:t>
      </w:r>
      <w:r w:rsidRPr="00315B11">
        <w:rPr>
          <w:color w:val="auto"/>
        </w:rPr>
        <w:t xml:space="preserve"> </w:t>
      </w:r>
      <w:r w:rsidR="005E0BC6" w:rsidRPr="00315B11">
        <w:rPr>
          <w:color w:val="auto"/>
        </w:rPr>
        <w:t>eel</w:t>
      </w:r>
      <w:r w:rsidRPr="00315B11">
        <w:rPr>
          <w:color w:val="auto"/>
        </w:rPr>
        <w:t>teate esitamis</w:t>
      </w:r>
      <w:r w:rsidR="00B5107B">
        <w:rPr>
          <w:color w:val="auto"/>
        </w:rPr>
        <w:t>eni</w:t>
      </w:r>
      <w:r w:rsidRPr="00315B11">
        <w:rPr>
          <w:color w:val="auto"/>
        </w:rPr>
        <w:t xml:space="preserve"> </w:t>
      </w:r>
      <w:r w:rsidR="00B2512E" w:rsidRPr="00315B11">
        <w:rPr>
          <w:color w:val="auto"/>
        </w:rPr>
        <w:t>igas liikmesriigis</w:t>
      </w:r>
      <w:r w:rsidRPr="00315B11">
        <w:rPr>
          <w:color w:val="auto"/>
        </w:rPr>
        <w:t>, sealhulgas Eestis, tekkinud</w:t>
      </w:r>
      <w:r w:rsidR="00403C80">
        <w:rPr>
          <w:color w:val="auto"/>
        </w:rPr>
        <w:t xml:space="preserve"> kalendriaasta</w:t>
      </w:r>
      <w:r w:rsidRPr="00315B11">
        <w:rPr>
          <w:color w:val="auto"/>
        </w:rPr>
        <w:t xml:space="preserve"> käibe kogu</w:t>
      </w:r>
      <w:r w:rsidR="00BD43DB">
        <w:rPr>
          <w:color w:val="auto"/>
        </w:rPr>
        <w:t>summa</w:t>
      </w:r>
      <w:r w:rsidR="00241A40">
        <w:rPr>
          <w:color w:val="auto"/>
        </w:rPr>
        <w:t xml:space="preserve"> </w:t>
      </w:r>
      <w:r w:rsidR="00314D92">
        <w:rPr>
          <w:color w:val="auto"/>
        </w:rPr>
        <w:t>eurodes</w:t>
      </w:r>
      <w:r w:rsidR="00B2512E" w:rsidRPr="00315B11">
        <w:rPr>
          <w:color w:val="auto"/>
        </w:rPr>
        <w:t>;</w:t>
      </w:r>
    </w:p>
    <w:p w14:paraId="2A78693F" w14:textId="06FB3021" w:rsidR="00A630EB" w:rsidRDefault="00B2512E" w:rsidP="009127D3">
      <w:pPr>
        <w:spacing w:after="0" w:line="240" w:lineRule="auto"/>
        <w:ind w:left="0" w:firstLine="0"/>
        <w:rPr>
          <w:color w:val="auto"/>
        </w:rPr>
      </w:pPr>
      <w:r w:rsidRPr="00315B11">
        <w:rPr>
          <w:color w:val="auto"/>
        </w:rPr>
        <w:t>5) liikmesriigi puhul, k</w:t>
      </w:r>
      <w:r w:rsidR="001D727B" w:rsidRPr="00315B11">
        <w:rPr>
          <w:color w:val="auto"/>
        </w:rPr>
        <w:t>us</w:t>
      </w:r>
      <w:r w:rsidRPr="00315B11">
        <w:rPr>
          <w:color w:val="auto"/>
        </w:rPr>
        <w:t xml:space="preserve"> rakend</w:t>
      </w:r>
      <w:r w:rsidR="001D727B" w:rsidRPr="00315B11">
        <w:rPr>
          <w:color w:val="auto"/>
        </w:rPr>
        <w:t>atakse</w:t>
      </w:r>
      <w:r w:rsidRPr="00315B11">
        <w:rPr>
          <w:color w:val="auto"/>
        </w:rPr>
        <w:t xml:space="preserve"> </w:t>
      </w:r>
      <w:r w:rsidR="001D727B" w:rsidRPr="00315B11">
        <w:rPr>
          <w:color w:val="auto"/>
        </w:rPr>
        <w:t xml:space="preserve">jooksva </w:t>
      </w:r>
      <w:r w:rsidR="00737B9C" w:rsidRPr="00315B11">
        <w:rPr>
          <w:color w:val="auto"/>
        </w:rPr>
        <w:t xml:space="preserve">kalendriaasta käibe </w:t>
      </w:r>
      <w:r w:rsidR="009119A9">
        <w:rPr>
          <w:color w:val="auto"/>
        </w:rPr>
        <w:t xml:space="preserve">piirmäära </w:t>
      </w:r>
      <w:r w:rsidR="00737B9C" w:rsidRPr="00315B11">
        <w:rPr>
          <w:color w:val="auto"/>
        </w:rPr>
        <w:t>ületamisel sellele järgneval kahel kalendriaastal erikorra rakendamise keeldu</w:t>
      </w:r>
      <w:r w:rsidRPr="00315B11">
        <w:rPr>
          <w:color w:val="auto"/>
        </w:rPr>
        <w:t xml:space="preserve">, </w:t>
      </w:r>
      <w:r w:rsidR="009119A9">
        <w:rPr>
          <w:color w:val="auto"/>
        </w:rPr>
        <w:t xml:space="preserve">üle-eelmisel kalendriaastal </w:t>
      </w:r>
      <w:r w:rsidR="00C67B1E" w:rsidRPr="00315B11">
        <w:rPr>
          <w:color w:val="auto"/>
        </w:rPr>
        <w:t>tekkinud käibe kogu</w:t>
      </w:r>
      <w:r w:rsidR="00BD43DB">
        <w:rPr>
          <w:color w:val="auto"/>
        </w:rPr>
        <w:t>summa</w:t>
      </w:r>
      <w:r w:rsidR="00241A40">
        <w:rPr>
          <w:color w:val="auto"/>
        </w:rPr>
        <w:t xml:space="preserve"> </w:t>
      </w:r>
      <w:r w:rsidR="00314D92">
        <w:rPr>
          <w:color w:val="auto"/>
        </w:rPr>
        <w:t>eurodes</w:t>
      </w:r>
      <w:r w:rsidR="00A630EB">
        <w:rPr>
          <w:color w:val="auto"/>
        </w:rPr>
        <w:t>;</w:t>
      </w:r>
    </w:p>
    <w:p w14:paraId="5B995BE9" w14:textId="592950D3" w:rsidR="00A630EB" w:rsidRPr="00315B11" w:rsidRDefault="00A630EB" w:rsidP="00A630EB">
      <w:pPr>
        <w:spacing w:after="0" w:line="240" w:lineRule="auto"/>
        <w:ind w:left="0" w:firstLine="0"/>
        <w:rPr>
          <w:color w:val="auto"/>
        </w:rPr>
      </w:pPr>
      <w:r>
        <w:rPr>
          <w:color w:val="auto"/>
        </w:rPr>
        <w:lastRenderedPageBreak/>
        <w:t xml:space="preserve">6) liikmesriigi puhul, kus rakendatakse mitut </w:t>
      </w:r>
      <w:r w:rsidR="009C7724">
        <w:rPr>
          <w:color w:val="auto"/>
        </w:rPr>
        <w:t xml:space="preserve">registreerimiskohustuse tekkimise </w:t>
      </w:r>
      <w:r>
        <w:rPr>
          <w:color w:val="auto"/>
        </w:rPr>
        <w:t>piirmäära,  käesoleva lõike punktides 3</w:t>
      </w:r>
      <w:r w:rsidRPr="00CA69CB">
        <w:rPr>
          <w:szCs w:val="24"/>
          <w:shd w:val="clear" w:color="auto" w:fill="FFFFFF"/>
        </w:rPr>
        <w:t>–</w:t>
      </w:r>
      <w:r>
        <w:rPr>
          <w:color w:val="auto"/>
        </w:rPr>
        <w:t>5 nimetatud käi</w:t>
      </w:r>
      <w:r w:rsidR="00241A40">
        <w:rPr>
          <w:color w:val="auto"/>
        </w:rPr>
        <w:t>be kogusumma eurodes</w:t>
      </w:r>
      <w:r>
        <w:rPr>
          <w:color w:val="auto"/>
        </w:rPr>
        <w:t xml:space="preserve"> eraldi kaupade ja teenuste</w:t>
      </w:r>
      <w:r w:rsidR="002B208F">
        <w:rPr>
          <w:color w:val="auto"/>
        </w:rPr>
        <w:t xml:space="preserve"> </w:t>
      </w:r>
      <w:r w:rsidR="007D1DFD">
        <w:rPr>
          <w:color w:val="auto"/>
        </w:rPr>
        <w:t>lõikes</w:t>
      </w:r>
      <w:r w:rsidRPr="00315B11">
        <w:rPr>
          <w:color w:val="auto"/>
        </w:rPr>
        <w:t>.</w:t>
      </w:r>
    </w:p>
    <w:p w14:paraId="5AF6C8F0" w14:textId="77777777" w:rsidR="007D417F" w:rsidRDefault="007D417F" w:rsidP="007D417F">
      <w:pPr>
        <w:spacing w:after="0" w:line="240" w:lineRule="auto"/>
        <w:ind w:left="0" w:firstLine="0"/>
        <w:rPr>
          <w:color w:val="auto"/>
        </w:rPr>
      </w:pPr>
    </w:p>
    <w:p w14:paraId="653D459F" w14:textId="48F9B436" w:rsidR="007D417F" w:rsidRDefault="007D417F" w:rsidP="007D417F">
      <w:pPr>
        <w:spacing w:after="0" w:line="240" w:lineRule="auto"/>
        <w:ind w:left="0" w:firstLine="0"/>
        <w:rPr>
          <w:color w:val="auto"/>
        </w:rPr>
      </w:pPr>
      <w:r>
        <w:rPr>
          <w:color w:val="auto"/>
        </w:rPr>
        <w:t>(</w:t>
      </w:r>
      <w:r w:rsidR="007B1DA9">
        <w:rPr>
          <w:color w:val="auto"/>
        </w:rPr>
        <w:t>5</w:t>
      </w:r>
      <w:r>
        <w:rPr>
          <w:color w:val="auto"/>
        </w:rPr>
        <w:t>) Erikor</w:t>
      </w:r>
      <w:r w:rsidR="00E83E9D">
        <w:rPr>
          <w:color w:val="auto"/>
        </w:rPr>
        <w:t xml:space="preserve">da </w:t>
      </w:r>
      <w:r>
        <w:rPr>
          <w:color w:val="auto"/>
        </w:rPr>
        <w:t>rakend</w:t>
      </w:r>
      <w:r w:rsidR="00E83E9D">
        <w:rPr>
          <w:color w:val="auto"/>
        </w:rPr>
        <w:t>av isik teatab</w:t>
      </w:r>
      <w:r>
        <w:rPr>
          <w:color w:val="auto"/>
        </w:rPr>
        <w:t xml:space="preserve"> </w:t>
      </w:r>
      <w:r w:rsidR="00E83E9D">
        <w:rPr>
          <w:color w:val="auto"/>
        </w:rPr>
        <w:t>maksuhalduri veebilehel elektroonilise portaali kaudu</w:t>
      </w:r>
      <w:r w:rsidR="00995D26">
        <w:rPr>
          <w:color w:val="auto"/>
        </w:rPr>
        <w:t xml:space="preserve"> </w:t>
      </w:r>
      <w:r w:rsidR="00625838">
        <w:rPr>
          <w:color w:val="auto"/>
        </w:rPr>
        <w:t xml:space="preserve">maksuhaldurile esitatud eelteate teabes tehtavatest </w:t>
      </w:r>
      <w:r>
        <w:rPr>
          <w:color w:val="auto"/>
        </w:rPr>
        <w:t>muudatustest, sealhulgas kavatsusest rakendada maksuvabastust muus liikmesriigis, kui eelteates märgitud riik ning otsusest lõpetada maksuvabastuse rakendamine teises liikmesriigis.</w:t>
      </w:r>
      <w:r w:rsidR="00CC1B59">
        <w:rPr>
          <w:color w:val="auto"/>
        </w:rPr>
        <w:t xml:space="preserve"> </w:t>
      </w:r>
      <w:r w:rsidR="008450C9">
        <w:rPr>
          <w:color w:val="auto"/>
        </w:rPr>
        <w:t>Erikorda rakendav isik ei pea esitama teavet, mis sisaldub käesoleva paragrahvi lõike 8 alusel esitatud teabes.</w:t>
      </w:r>
    </w:p>
    <w:p w14:paraId="18CB5817" w14:textId="56DBECF1" w:rsidR="00B2512E" w:rsidRDefault="00B2512E" w:rsidP="009127D3">
      <w:pPr>
        <w:spacing w:after="0" w:line="240" w:lineRule="auto"/>
        <w:ind w:left="0" w:firstLine="0"/>
        <w:rPr>
          <w:color w:val="auto"/>
        </w:rPr>
      </w:pPr>
    </w:p>
    <w:p w14:paraId="2C968316" w14:textId="5D735389" w:rsidR="005A1BAF" w:rsidRDefault="00F44396" w:rsidP="009127D3">
      <w:pPr>
        <w:spacing w:after="0" w:line="240" w:lineRule="auto"/>
        <w:ind w:left="0" w:firstLine="0"/>
        <w:rPr>
          <w:color w:val="auto"/>
        </w:rPr>
      </w:pPr>
      <w:r>
        <w:rPr>
          <w:color w:val="auto"/>
        </w:rPr>
        <w:t>(</w:t>
      </w:r>
      <w:r w:rsidR="007B1DA9">
        <w:rPr>
          <w:color w:val="auto"/>
        </w:rPr>
        <w:t>6</w:t>
      </w:r>
      <w:r w:rsidR="005A1BAF">
        <w:rPr>
          <w:color w:val="auto"/>
        </w:rPr>
        <w:t xml:space="preserve">) Maksuvabastust </w:t>
      </w:r>
      <w:r w:rsidR="007F6418">
        <w:rPr>
          <w:color w:val="auto"/>
        </w:rPr>
        <w:t>rakenda</w:t>
      </w:r>
      <w:r w:rsidR="005A1BAF">
        <w:rPr>
          <w:color w:val="auto"/>
        </w:rPr>
        <w:t>takse teises liikmesriigis kooskõlas:</w:t>
      </w:r>
    </w:p>
    <w:p w14:paraId="05C6F85A" w14:textId="499AEEA9" w:rsidR="005A1BAF" w:rsidRDefault="005A1BAF" w:rsidP="009127D3">
      <w:pPr>
        <w:spacing w:after="0" w:line="240" w:lineRule="auto"/>
        <w:ind w:left="0" w:firstLine="0"/>
        <w:rPr>
          <w:color w:val="auto"/>
        </w:rPr>
      </w:pPr>
      <w:r>
        <w:rPr>
          <w:color w:val="auto"/>
        </w:rPr>
        <w:t xml:space="preserve">1) </w:t>
      </w:r>
      <w:r w:rsidR="005D1355">
        <w:rPr>
          <w:color w:val="auto"/>
        </w:rPr>
        <w:t xml:space="preserve">esitatud </w:t>
      </w:r>
      <w:r>
        <w:rPr>
          <w:color w:val="auto"/>
        </w:rPr>
        <w:t>eelteatega alates maksuhalduri poolt isikule väikeettevõtete erikorra rakendamiseks registreerimis</w:t>
      </w:r>
      <w:r w:rsidR="00276CF6">
        <w:rPr>
          <w:color w:val="auto"/>
        </w:rPr>
        <w:t xml:space="preserve">e </w:t>
      </w:r>
      <w:r>
        <w:rPr>
          <w:color w:val="auto"/>
        </w:rPr>
        <w:t xml:space="preserve">numbri teatamise kuupäevast, või </w:t>
      </w:r>
    </w:p>
    <w:p w14:paraId="057491D5" w14:textId="29D060C8" w:rsidR="005A1BAF" w:rsidRDefault="005A1BAF" w:rsidP="009127D3">
      <w:pPr>
        <w:spacing w:after="0" w:line="240" w:lineRule="auto"/>
        <w:ind w:left="0" w:firstLine="0"/>
        <w:rPr>
          <w:color w:val="auto"/>
        </w:rPr>
      </w:pPr>
      <w:r>
        <w:rPr>
          <w:color w:val="auto"/>
        </w:rPr>
        <w:t>2) eelteate muudatustega alates maksuhalduri poolt isikule pärast</w:t>
      </w:r>
      <w:r w:rsidR="00433223">
        <w:rPr>
          <w:color w:val="auto"/>
        </w:rPr>
        <w:t xml:space="preserve"> temapoolset </w:t>
      </w:r>
      <w:r w:rsidR="00022586">
        <w:rPr>
          <w:color w:val="auto"/>
        </w:rPr>
        <w:t xml:space="preserve">eelteate </w:t>
      </w:r>
      <w:r w:rsidR="00433223">
        <w:rPr>
          <w:color w:val="auto"/>
        </w:rPr>
        <w:t xml:space="preserve">muudatustest teavitamist </w:t>
      </w:r>
      <w:r w:rsidR="00022586">
        <w:rPr>
          <w:color w:val="auto"/>
        </w:rPr>
        <w:t xml:space="preserve">väikeettevõtete erikorra rakendamiseks </w:t>
      </w:r>
      <w:r w:rsidR="00433223">
        <w:rPr>
          <w:color w:val="auto"/>
        </w:rPr>
        <w:t xml:space="preserve">antud numbri </w:t>
      </w:r>
      <w:r w:rsidR="00AB1DBE">
        <w:rPr>
          <w:color w:val="auto"/>
        </w:rPr>
        <w:t>kehtivuse</w:t>
      </w:r>
      <w:r w:rsidR="00BB18A1">
        <w:rPr>
          <w:color w:val="auto"/>
        </w:rPr>
        <w:t xml:space="preserve"> </w:t>
      </w:r>
      <w:r w:rsidR="00433223">
        <w:rPr>
          <w:color w:val="auto"/>
        </w:rPr>
        <w:t>kinnitamise kuupäevast.</w:t>
      </w:r>
    </w:p>
    <w:p w14:paraId="3959A5A0" w14:textId="6BFDFFBB" w:rsidR="00433223" w:rsidRDefault="00433223" w:rsidP="009127D3">
      <w:pPr>
        <w:spacing w:after="0" w:line="240" w:lineRule="auto"/>
        <w:ind w:left="0" w:firstLine="0"/>
        <w:rPr>
          <w:color w:val="auto"/>
        </w:rPr>
      </w:pPr>
    </w:p>
    <w:p w14:paraId="18744F42" w14:textId="1A9D8F5E" w:rsidR="00BB273D" w:rsidRDefault="00BB273D" w:rsidP="009127D3">
      <w:pPr>
        <w:spacing w:after="0" w:line="240" w:lineRule="auto"/>
        <w:ind w:left="0" w:firstLine="0"/>
        <w:rPr>
          <w:color w:val="auto"/>
        </w:rPr>
      </w:pPr>
      <w:r>
        <w:rPr>
          <w:color w:val="auto"/>
        </w:rPr>
        <w:t>(</w:t>
      </w:r>
      <w:r w:rsidR="007B1DA9">
        <w:rPr>
          <w:color w:val="auto"/>
        </w:rPr>
        <w:t>7</w:t>
      </w:r>
      <w:r>
        <w:rPr>
          <w:color w:val="auto"/>
        </w:rPr>
        <w:t xml:space="preserve">) </w:t>
      </w:r>
      <w:r w:rsidR="00507F36">
        <w:rPr>
          <w:color w:val="auto"/>
        </w:rPr>
        <w:t>Kui erikorra rakendamiseks sätestatud tingimused on täidetud, siis m</w:t>
      </w:r>
      <w:r w:rsidR="008E59BA">
        <w:rPr>
          <w:color w:val="auto"/>
        </w:rPr>
        <w:t>aksuhaldur teatab</w:t>
      </w:r>
      <w:r w:rsidR="009733C1">
        <w:rPr>
          <w:color w:val="auto"/>
        </w:rPr>
        <w:t xml:space="preserve"> </w:t>
      </w:r>
      <w:r w:rsidR="008E59BA">
        <w:rPr>
          <w:color w:val="auto"/>
        </w:rPr>
        <w:t>registreerimis</w:t>
      </w:r>
      <w:r w:rsidR="00276CF6">
        <w:rPr>
          <w:color w:val="auto"/>
        </w:rPr>
        <w:t xml:space="preserve">e </w:t>
      </w:r>
      <w:r w:rsidR="008E59BA">
        <w:rPr>
          <w:color w:val="auto"/>
        </w:rPr>
        <w:t>numbri</w:t>
      </w:r>
      <w:r w:rsidR="004C358D">
        <w:rPr>
          <w:color w:val="auto"/>
        </w:rPr>
        <w:t xml:space="preserve"> järelliitega „EX“</w:t>
      </w:r>
      <w:r w:rsidR="008E59BA">
        <w:rPr>
          <w:color w:val="auto"/>
        </w:rPr>
        <w:t xml:space="preserve"> või registreerimis</w:t>
      </w:r>
      <w:r w:rsidR="00276CF6">
        <w:rPr>
          <w:color w:val="auto"/>
        </w:rPr>
        <w:t xml:space="preserve">e </w:t>
      </w:r>
      <w:r w:rsidR="008E59BA">
        <w:rPr>
          <w:color w:val="auto"/>
        </w:rPr>
        <w:t>numbri kehtivuse kinnituse isikule elektrooniliselt 35 tööpäeva jooksul alates eelteate või eelteate muudatuste esitamisest, välja arvatud juhul, kui maksuhaldur on isikut teavitanud tähtaja pikendamisest maksudest kõrvalehoidumise või maksustamise vältimise ärahoidmise eesmärgil vajalike kontrollide tegemiseks.</w:t>
      </w:r>
      <w:r w:rsidR="00C2656A">
        <w:rPr>
          <w:color w:val="auto"/>
        </w:rPr>
        <w:t xml:space="preserve"> </w:t>
      </w:r>
    </w:p>
    <w:p w14:paraId="1D8AE03D" w14:textId="77777777" w:rsidR="001F22A7" w:rsidRDefault="001F22A7" w:rsidP="006B2EB2">
      <w:pPr>
        <w:spacing w:after="0" w:line="240" w:lineRule="auto"/>
        <w:ind w:left="0" w:firstLine="0"/>
        <w:rPr>
          <w:color w:val="auto"/>
        </w:rPr>
      </w:pPr>
    </w:p>
    <w:p w14:paraId="751B2601" w14:textId="5E9410A9" w:rsidR="0007177E" w:rsidRDefault="0007177E" w:rsidP="009127D3">
      <w:pPr>
        <w:spacing w:after="0" w:line="240" w:lineRule="auto"/>
        <w:ind w:left="0" w:firstLine="0"/>
        <w:rPr>
          <w:color w:val="auto"/>
        </w:rPr>
      </w:pPr>
      <w:r>
        <w:rPr>
          <w:color w:val="auto"/>
        </w:rPr>
        <w:t>(</w:t>
      </w:r>
      <w:r w:rsidR="00B31F22">
        <w:rPr>
          <w:color w:val="auto"/>
        </w:rPr>
        <w:t>8</w:t>
      </w:r>
      <w:r>
        <w:rPr>
          <w:color w:val="auto"/>
        </w:rPr>
        <w:t>) Erikor</w:t>
      </w:r>
      <w:r w:rsidR="00995D26">
        <w:rPr>
          <w:color w:val="auto"/>
        </w:rPr>
        <w:t xml:space="preserve">da </w:t>
      </w:r>
      <w:r>
        <w:rPr>
          <w:color w:val="auto"/>
        </w:rPr>
        <w:t>rakenda</w:t>
      </w:r>
      <w:r w:rsidR="00995D26">
        <w:rPr>
          <w:color w:val="auto"/>
        </w:rPr>
        <w:t xml:space="preserve">v isik </w:t>
      </w:r>
      <w:r>
        <w:rPr>
          <w:color w:val="auto"/>
        </w:rPr>
        <w:t xml:space="preserve">esitab </w:t>
      </w:r>
      <w:r w:rsidR="006D0AC6">
        <w:rPr>
          <w:color w:val="auto"/>
        </w:rPr>
        <w:t>maksuhalduri veebilehel elektroonilise portaali kaudu</w:t>
      </w:r>
      <w:r>
        <w:rPr>
          <w:color w:val="auto"/>
        </w:rPr>
        <w:t xml:space="preserve"> iga kvartali kohta kvartalile järgneva kuu </w:t>
      </w:r>
      <w:r w:rsidR="00241A40">
        <w:rPr>
          <w:color w:val="auto"/>
        </w:rPr>
        <w:t>lõpuks</w:t>
      </w:r>
      <w:r>
        <w:rPr>
          <w:color w:val="auto"/>
        </w:rPr>
        <w:t xml:space="preserve"> järgmise teabe:</w:t>
      </w:r>
    </w:p>
    <w:p w14:paraId="0CA8E603" w14:textId="6B6B7280" w:rsidR="0007177E" w:rsidRDefault="0007177E" w:rsidP="009127D3">
      <w:pPr>
        <w:spacing w:after="0" w:line="240" w:lineRule="auto"/>
        <w:ind w:left="0" w:firstLine="0"/>
        <w:rPr>
          <w:color w:val="auto"/>
        </w:rPr>
      </w:pPr>
      <w:r>
        <w:rPr>
          <w:color w:val="auto"/>
        </w:rPr>
        <w:t xml:space="preserve">1) kvartali jooksul Eestis </w:t>
      </w:r>
      <w:r w:rsidR="009C01C5">
        <w:rPr>
          <w:color w:val="auto"/>
        </w:rPr>
        <w:t xml:space="preserve">tekkinud </w:t>
      </w:r>
      <w:r w:rsidR="004D1613">
        <w:rPr>
          <w:color w:val="auto"/>
        </w:rPr>
        <w:t xml:space="preserve">käesoleva </w:t>
      </w:r>
      <w:r w:rsidR="009733C1">
        <w:rPr>
          <w:color w:val="auto"/>
        </w:rPr>
        <w:t>paragrahvi</w:t>
      </w:r>
      <w:r w:rsidR="004D1613">
        <w:rPr>
          <w:color w:val="auto"/>
        </w:rPr>
        <w:t xml:space="preserve"> lõike </w:t>
      </w:r>
      <w:r w:rsidR="009733C1">
        <w:rPr>
          <w:color w:val="auto"/>
        </w:rPr>
        <w:t>3</w:t>
      </w:r>
      <w:r w:rsidR="004D1613">
        <w:rPr>
          <w:color w:val="auto"/>
        </w:rPr>
        <w:t xml:space="preserve"> </w:t>
      </w:r>
      <w:r w:rsidR="005D347D">
        <w:rPr>
          <w:color w:val="auto"/>
        </w:rPr>
        <w:t>punktides 1</w:t>
      </w:r>
      <w:r w:rsidR="006B7CC3" w:rsidRPr="00CA69CB">
        <w:rPr>
          <w:szCs w:val="24"/>
          <w:shd w:val="clear" w:color="auto" w:fill="FFFFFF"/>
        </w:rPr>
        <w:t>–</w:t>
      </w:r>
      <w:r w:rsidR="005D347D">
        <w:rPr>
          <w:color w:val="auto"/>
        </w:rPr>
        <w:t>3 nimetatud käibe</w:t>
      </w:r>
      <w:r>
        <w:rPr>
          <w:color w:val="auto"/>
        </w:rPr>
        <w:t xml:space="preserve"> kogu</w:t>
      </w:r>
      <w:r w:rsidR="00BD43DB">
        <w:rPr>
          <w:color w:val="auto"/>
        </w:rPr>
        <w:t>summa</w:t>
      </w:r>
      <w:r>
        <w:rPr>
          <w:color w:val="auto"/>
        </w:rPr>
        <w:t xml:space="preserve"> </w:t>
      </w:r>
      <w:r w:rsidR="00314D92">
        <w:rPr>
          <w:color w:val="auto"/>
        </w:rPr>
        <w:t xml:space="preserve">eurodes </w:t>
      </w:r>
      <w:r>
        <w:rPr>
          <w:color w:val="auto"/>
        </w:rPr>
        <w:t>või märge „0“, kui käivet ei tekkinud;</w:t>
      </w:r>
    </w:p>
    <w:p w14:paraId="474FBD04" w14:textId="77777777" w:rsidR="00A630EB" w:rsidRDefault="0007177E" w:rsidP="009127D3">
      <w:pPr>
        <w:spacing w:after="0" w:line="240" w:lineRule="auto"/>
        <w:ind w:left="0" w:firstLine="0"/>
        <w:rPr>
          <w:color w:val="auto"/>
        </w:rPr>
      </w:pPr>
      <w:r>
        <w:rPr>
          <w:color w:val="auto"/>
        </w:rPr>
        <w:t>2)</w:t>
      </w:r>
      <w:r w:rsidR="004D1613">
        <w:rPr>
          <w:color w:val="auto"/>
        </w:rPr>
        <w:t xml:space="preserve"> kvartali jooksul teises liikmesriigis </w:t>
      </w:r>
      <w:r w:rsidR="009C01C5">
        <w:rPr>
          <w:color w:val="auto"/>
        </w:rPr>
        <w:t xml:space="preserve">tekkinud </w:t>
      </w:r>
      <w:r w:rsidR="00921556">
        <w:rPr>
          <w:color w:val="auto"/>
        </w:rPr>
        <w:t xml:space="preserve">käesoleva paragrahvi lõike 3 </w:t>
      </w:r>
      <w:r w:rsidR="005D347D">
        <w:rPr>
          <w:color w:val="auto"/>
        </w:rPr>
        <w:t>punktides 1</w:t>
      </w:r>
      <w:r w:rsidR="006B7CC3" w:rsidRPr="00CA69CB">
        <w:rPr>
          <w:szCs w:val="24"/>
          <w:shd w:val="clear" w:color="auto" w:fill="FFFFFF"/>
        </w:rPr>
        <w:t>–</w:t>
      </w:r>
      <w:r w:rsidR="005D347D">
        <w:rPr>
          <w:color w:val="auto"/>
        </w:rPr>
        <w:t xml:space="preserve">3 nimetatud </w:t>
      </w:r>
      <w:r w:rsidR="004D1613">
        <w:rPr>
          <w:color w:val="auto"/>
        </w:rPr>
        <w:t>käibe kogu</w:t>
      </w:r>
      <w:r w:rsidR="00BD43DB">
        <w:rPr>
          <w:color w:val="auto"/>
        </w:rPr>
        <w:t>summa</w:t>
      </w:r>
      <w:r w:rsidR="004D1613">
        <w:rPr>
          <w:color w:val="auto"/>
        </w:rPr>
        <w:t xml:space="preserve"> </w:t>
      </w:r>
      <w:r w:rsidR="00314D92">
        <w:rPr>
          <w:color w:val="auto"/>
        </w:rPr>
        <w:t xml:space="preserve">eurodes </w:t>
      </w:r>
      <w:r w:rsidR="004D1613">
        <w:rPr>
          <w:color w:val="auto"/>
        </w:rPr>
        <w:t>või märge „0“, kui käivet ei tekkinud</w:t>
      </w:r>
      <w:r w:rsidR="00A630EB">
        <w:rPr>
          <w:color w:val="auto"/>
        </w:rPr>
        <w:t>;</w:t>
      </w:r>
    </w:p>
    <w:p w14:paraId="32C56E9E" w14:textId="5DA4F3D0" w:rsidR="002B208F" w:rsidRDefault="002B208F" w:rsidP="009127D3">
      <w:pPr>
        <w:spacing w:after="0" w:line="240" w:lineRule="auto"/>
        <w:ind w:left="0" w:firstLine="0"/>
        <w:rPr>
          <w:color w:val="auto"/>
        </w:rPr>
      </w:pPr>
      <w:r>
        <w:rPr>
          <w:color w:val="auto"/>
        </w:rPr>
        <w:t xml:space="preserve">3) liikmesriigi puhul, kus rakendatakse mitut registreerimiskohustuse tekkimise piirmäära,  käesoleva lõike punktides 1 ja 2 nimetatud käibe kogusumma eurodes eraldi kaupade ja teenuste </w:t>
      </w:r>
      <w:r w:rsidR="007D1DFD">
        <w:rPr>
          <w:color w:val="auto"/>
        </w:rPr>
        <w:t>lõikes;</w:t>
      </w:r>
    </w:p>
    <w:p w14:paraId="1E0D549B" w14:textId="4707FB2E" w:rsidR="00A630EB" w:rsidRDefault="002B208F" w:rsidP="00A630EB">
      <w:pPr>
        <w:spacing w:after="0" w:line="240" w:lineRule="auto"/>
        <w:ind w:left="0" w:firstLine="0"/>
        <w:rPr>
          <w:color w:val="auto"/>
        </w:rPr>
      </w:pPr>
      <w:r>
        <w:rPr>
          <w:color w:val="auto"/>
        </w:rPr>
        <w:t>4</w:t>
      </w:r>
      <w:r w:rsidR="00A630EB">
        <w:rPr>
          <w:color w:val="auto"/>
        </w:rPr>
        <w:t>) eelmise kvartali jooksul pärast eelteate esitamist käesoleva lõike punktides 1 ja 2 nimetatud käibe kogusumma või märge „0“, kui käivet ei tekkinud, kui eelteade on esitatud enne kvartalit, millal algas erikorra rakendamine.</w:t>
      </w:r>
    </w:p>
    <w:p w14:paraId="720FFA53" w14:textId="77777777" w:rsidR="00B31F22" w:rsidRDefault="00B31F22" w:rsidP="00B31F22">
      <w:pPr>
        <w:spacing w:after="0" w:line="240" w:lineRule="auto"/>
        <w:ind w:left="0" w:firstLine="0"/>
        <w:rPr>
          <w:color w:val="auto"/>
        </w:rPr>
      </w:pPr>
    </w:p>
    <w:p w14:paraId="7A15D86C" w14:textId="381EAA13" w:rsidR="004D1613" w:rsidRDefault="004D1613" w:rsidP="009127D3">
      <w:pPr>
        <w:spacing w:after="0" w:line="240" w:lineRule="auto"/>
        <w:ind w:left="0" w:firstLine="0"/>
        <w:rPr>
          <w:color w:val="auto"/>
        </w:rPr>
      </w:pPr>
      <w:r>
        <w:rPr>
          <w:color w:val="auto"/>
        </w:rPr>
        <w:t>(</w:t>
      </w:r>
      <w:r w:rsidR="00897C24">
        <w:rPr>
          <w:color w:val="auto"/>
        </w:rPr>
        <w:t>9</w:t>
      </w:r>
      <w:r>
        <w:rPr>
          <w:color w:val="auto"/>
        </w:rPr>
        <w:t xml:space="preserve">) Kui </w:t>
      </w:r>
      <w:r w:rsidR="00C9126A">
        <w:rPr>
          <w:color w:val="auto"/>
        </w:rPr>
        <w:t>käesoleva paragrahvi lõike</w:t>
      </w:r>
      <w:r>
        <w:rPr>
          <w:color w:val="auto"/>
        </w:rPr>
        <w:t xml:space="preserve"> 2 punktis 1 sätestatud </w:t>
      </w:r>
      <w:r w:rsidR="0013365B" w:rsidRPr="00C305FD">
        <w:rPr>
          <w:color w:val="auto"/>
        </w:rPr>
        <w:t>kalendri</w:t>
      </w:r>
      <w:r w:rsidRPr="00C305FD">
        <w:rPr>
          <w:color w:val="auto"/>
        </w:rPr>
        <w:t>aasta</w:t>
      </w:r>
      <w:r w:rsidR="0013365B" w:rsidRPr="00C305FD">
        <w:rPr>
          <w:color w:val="auto"/>
        </w:rPr>
        <w:t xml:space="preserve"> </w:t>
      </w:r>
      <w:r w:rsidRPr="00C305FD">
        <w:rPr>
          <w:color w:val="auto"/>
        </w:rPr>
        <w:t>käi</w:t>
      </w:r>
      <w:r w:rsidR="00C305FD">
        <w:rPr>
          <w:color w:val="auto"/>
        </w:rPr>
        <w:t>be piirmäär</w:t>
      </w:r>
      <w:r w:rsidRPr="00C305FD">
        <w:rPr>
          <w:color w:val="auto"/>
        </w:rPr>
        <w:t xml:space="preserve"> </w:t>
      </w:r>
      <w:r w:rsidR="00356496" w:rsidRPr="00C305FD">
        <w:rPr>
          <w:color w:val="auto"/>
        </w:rPr>
        <w:t>ühenduses</w:t>
      </w:r>
      <w:r w:rsidR="00884BEE" w:rsidRPr="00C305FD">
        <w:rPr>
          <w:color w:val="auto"/>
        </w:rPr>
        <w:t xml:space="preserve"> </w:t>
      </w:r>
      <w:r w:rsidR="00C9126A">
        <w:rPr>
          <w:color w:val="auto"/>
        </w:rPr>
        <w:t>ületatakse</w:t>
      </w:r>
      <w:r>
        <w:rPr>
          <w:color w:val="auto"/>
        </w:rPr>
        <w:t>, tea</w:t>
      </w:r>
      <w:r w:rsidR="00D05E33">
        <w:rPr>
          <w:color w:val="auto"/>
        </w:rPr>
        <w:t>tab</w:t>
      </w:r>
      <w:r>
        <w:rPr>
          <w:color w:val="auto"/>
        </w:rPr>
        <w:t xml:space="preserve"> erikor</w:t>
      </w:r>
      <w:r w:rsidR="00D05E33">
        <w:rPr>
          <w:color w:val="auto"/>
        </w:rPr>
        <w:t>da</w:t>
      </w:r>
      <w:r>
        <w:rPr>
          <w:color w:val="auto"/>
        </w:rPr>
        <w:t xml:space="preserve"> rakend</w:t>
      </w:r>
      <w:r w:rsidR="00D05E33">
        <w:rPr>
          <w:color w:val="auto"/>
        </w:rPr>
        <w:t>av isik</w:t>
      </w:r>
      <w:r>
        <w:rPr>
          <w:color w:val="auto"/>
        </w:rPr>
        <w:t xml:space="preserve"> sellest </w:t>
      </w:r>
      <w:r w:rsidR="00D05E33">
        <w:rPr>
          <w:color w:val="auto"/>
        </w:rPr>
        <w:t xml:space="preserve">maksuhalduri veebilehel elektroonilise portaali kaudu </w:t>
      </w:r>
      <w:r>
        <w:rPr>
          <w:color w:val="auto"/>
        </w:rPr>
        <w:t>15 tööpäeva</w:t>
      </w:r>
      <w:r w:rsidR="00C9126A">
        <w:rPr>
          <w:color w:val="auto"/>
        </w:rPr>
        <w:t xml:space="preserve"> jooksul alates käibe ületamise päevast ning esitab </w:t>
      </w:r>
      <w:r w:rsidR="004E1FB7">
        <w:rPr>
          <w:color w:val="auto"/>
        </w:rPr>
        <w:t>teabe</w:t>
      </w:r>
      <w:r w:rsidR="00C9126A">
        <w:rPr>
          <w:color w:val="auto"/>
        </w:rPr>
        <w:t xml:space="preserve"> </w:t>
      </w:r>
      <w:r w:rsidR="00093AB1">
        <w:rPr>
          <w:color w:val="auto"/>
        </w:rPr>
        <w:t xml:space="preserve">jooksva </w:t>
      </w:r>
      <w:r w:rsidR="00C9126A">
        <w:rPr>
          <w:color w:val="auto"/>
        </w:rPr>
        <w:t xml:space="preserve">kvartali algusest arvates kuni </w:t>
      </w:r>
      <w:r w:rsidR="0013365B">
        <w:rPr>
          <w:color w:val="auto"/>
        </w:rPr>
        <w:t xml:space="preserve">kalendriaasta </w:t>
      </w:r>
      <w:r w:rsidR="00C9126A">
        <w:rPr>
          <w:color w:val="auto"/>
        </w:rPr>
        <w:t>käibe ületamiseni tekkinud käibe kohta.</w:t>
      </w:r>
    </w:p>
    <w:p w14:paraId="1317AD96" w14:textId="77777777" w:rsidR="00897C24" w:rsidRDefault="00897C24" w:rsidP="00897C24">
      <w:pPr>
        <w:spacing w:after="0" w:line="240" w:lineRule="auto"/>
        <w:ind w:left="0" w:firstLine="0"/>
        <w:rPr>
          <w:color w:val="auto"/>
        </w:rPr>
      </w:pPr>
    </w:p>
    <w:p w14:paraId="4B723CF8" w14:textId="7B9D7A15" w:rsidR="00897C24" w:rsidRDefault="00897C24" w:rsidP="00897C24">
      <w:pPr>
        <w:spacing w:after="0" w:line="240" w:lineRule="auto"/>
        <w:ind w:left="0" w:firstLine="0"/>
        <w:rPr>
          <w:color w:val="auto"/>
        </w:rPr>
      </w:pPr>
      <w:r>
        <w:rPr>
          <w:color w:val="auto"/>
        </w:rPr>
        <w:t xml:space="preserve">(10) </w:t>
      </w:r>
      <w:r w:rsidR="00A630EB" w:rsidRPr="00A630EB">
        <w:rPr>
          <w:color w:val="auto"/>
        </w:rPr>
        <w:t xml:space="preserve"> </w:t>
      </w:r>
      <w:r w:rsidR="00A630EB">
        <w:rPr>
          <w:color w:val="auto"/>
        </w:rPr>
        <w:t xml:space="preserve">Käesoleva paragrahvi lõigetes 4 ja 8 nimetatud </w:t>
      </w:r>
      <w:r w:rsidR="00A630EB" w:rsidRPr="00BC444C">
        <w:rPr>
          <w:color w:val="auto"/>
        </w:rPr>
        <w:t xml:space="preserve"> käibe</w:t>
      </w:r>
      <w:r w:rsidR="00A630EB">
        <w:rPr>
          <w:color w:val="auto"/>
        </w:rPr>
        <w:t xml:space="preserve">, mis on tehtud muus valuutas kui euro, ümberarvestamisel eurodesse kasutatakse kalendriaasta esimesel päeval </w:t>
      </w:r>
      <w:bookmarkStart w:id="23" w:name="_Hlk158888876"/>
      <w:r w:rsidR="00A630EB">
        <w:rPr>
          <w:color w:val="auto"/>
        </w:rPr>
        <w:t>Euroopa Keskpanga</w:t>
      </w:r>
      <w:r w:rsidR="00A630EB" w:rsidRPr="00BC444C">
        <w:rPr>
          <w:color w:val="auto"/>
        </w:rPr>
        <w:t xml:space="preserve"> </w:t>
      </w:r>
      <w:r w:rsidR="00A630EB">
        <w:rPr>
          <w:color w:val="auto"/>
        </w:rPr>
        <w:t>poolt avaldatud vahetuskurssi, või kui selle päeva kohta ei ole kursse avaldatud, siis järgmise avaldamispäeva vahetuskurssi.</w:t>
      </w:r>
      <w:bookmarkEnd w:id="23"/>
    </w:p>
    <w:p w14:paraId="092022FE" w14:textId="77777777" w:rsidR="004D1613" w:rsidRDefault="004D1613" w:rsidP="009127D3">
      <w:pPr>
        <w:spacing w:after="0" w:line="240" w:lineRule="auto"/>
        <w:ind w:left="0" w:firstLine="0"/>
        <w:rPr>
          <w:color w:val="auto"/>
        </w:rPr>
      </w:pPr>
    </w:p>
    <w:p w14:paraId="4CACDB42" w14:textId="6DDAA090" w:rsidR="00D644D1" w:rsidRDefault="00D644D1" w:rsidP="009127D3">
      <w:pPr>
        <w:spacing w:after="0" w:line="240" w:lineRule="auto"/>
        <w:ind w:left="0" w:firstLine="0"/>
        <w:rPr>
          <w:color w:val="auto"/>
        </w:rPr>
      </w:pPr>
      <w:r>
        <w:rPr>
          <w:color w:val="auto"/>
        </w:rPr>
        <w:t xml:space="preserve">(11) Maksuhaldur </w:t>
      </w:r>
      <w:r w:rsidR="007753C6">
        <w:rPr>
          <w:color w:val="auto"/>
        </w:rPr>
        <w:t>lõpetab</w:t>
      </w:r>
      <w:r>
        <w:rPr>
          <w:color w:val="auto"/>
        </w:rPr>
        <w:t xml:space="preserve"> isiku õiguse rakendada erikorda</w:t>
      </w:r>
      <w:r w:rsidR="00077D55">
        <w:rPr>
          <w:color w:val="auto"/>
        </w:rPr>
        <w:t xml:space="preserve"> või muudab isiku erikorra rakendamise </w:t>
      </w:r>
      <w:r w:rsidR="00386933">
        <w:rPr>
          <w:color w:val="auto"/>
        </w:rPr>
        <w:t>ulatust</w:t>
      </w:r>
      <w:r w:rsidR="00077D55">
        <w:rPr>
          <w:color w:val="auto"/>
        </w:rPr>
        <w:t>, kui isik jätkab erikorra rakendamist teises liikmesriigis järgmistel juhtudel:</w:t>
      </w:r>
    </w:p>
    <w:p w14:paraId="3A3C8D33" w14:textId="0095E68E" w:rsidR="00077D55" w:rsidRDefault="00077D55" w:rsidP="009127D3">
      <w:pPr>
        <w:spacing w:after="0" w:line="240" w:lineRule="auto"/>
        <w:ind w:left="0" w:firstLine="0"/>
        <w:rPr>
          <w:color w:val="auto"/>
        </w:rPr>
      </w:pPr>
      <w:r>
        <w:rPr>
          <w:color w:val="auto"/>
        </w:rPr>
        <w:t>1) isiku käive ületab käesoleva paragrahvi lõike 2 punktis 1 sätestatud piirmäära;</w:t>
      </w:r>
    </w:p>
    <w:p w14:paraId="11BA8206" w14:textId="70F705DC" w:rsidR="00077D55" w:rsidRDefault="00077D55" w:rsidP="009127D3">
      <w:pPr>
        <w:spacing w:after="0" w:line="240" w:lineRule="auto"/>
        <w:ind w:left="0" w:firstLine="0"/>
        <w:rPr>
          <w:color w:val="auto"/>
        </w:rPr>
      </w:pPr>
      <w:r>
        <w:rPr>
          <w:color w:val="auto"/>
        </w:rPr>
        <w:lastRenderedPageBreak/>
        <w:t>2) teine liikmesriik, kus isik erikorda rakenda</w:t>
      </w:r>
      <w:r w:rsidR="009F1AB4">
        <w:rPr>
          <w:color w:val="auto"/>
        </w:rPr>
        <w:t>b</w:t>
      </w:r>
      <w:r>
        <w:rPr>
          <w:color w:val="auto"/>
        </w:rPr>
        <w:t xml:space="preserve"> või </w:t>
      </w:r>
      <w:r w:rsidR="009F1AB4">
        <w:rPr>
          <w:color w:val="auto"/>
        </w:rPr>
        <w:t>on esitanud eelteate kavat</w:t>
      </w:r>
      <w:r w:rsidR="003876DE">
        <w:rPr>
          <w:color w:val="auto"/>
        </w:rPr>
        <w:t>s</w:t>
      </w:r>
      <w:r w:rsidR="009F1AB4">
        <w:rPr>
          <w:color w:val="auto"/>
        </w:rPr>
        <w:t>usest</w:t>
      </w:r>
      <w:r>
        <w:rPr>
          <w:color w:val="auto"/>
        </w:rPr>
        <w:t xml:space="preserve"> rakendada</w:t>
      </w:r>
      <w:r w:rsidR="00A87854">
        <w:rPr>
          <w:color w:val="auto"/>
        </w:rPr>
        <w:t>,</w:t>
      </w:r>
      <w:r>
        <w:rPr>
          <w:color w:val="auto"/>
        </w:rPr>
        <w:t xml:space="preserve"> teatas, et isik selles liikmesriigis maksuvabastust rakendada ei saa või selle rakendamine on lõpetatud;</w:t>
      </w:r>
    </w:p>
    <w:p w14:paraId="763D5FC7" w14:textId="0F8407A3" w:rsidR="00077D55" w:rsidRDefault="00077D55" w:rsidP="009127D3">
      <w:pPr>
        <w:spacing w:after="0" w:line="240" w:lineRule="auto"/>
        <w:ind w:left="0" w:firstLine="0"/>
        <w:rPr>
          <w:color w:val="auto"/>
        </w:rPr>
      </w:pPr>
      <w:r>
        <w:rPr>
          <w:color w:val="auto"/>
        </w:rPr>
        <w:t>3) erikorda rakendav isik on teat</w:t>
      </w:r>
      <w:r w:rsidR="003876DE">
        <w:rPr>
          <w:color w:val="auto"/>
        </w:rPr>
        <w:t>anud</w:t>
      </w:r>
      <w:r w:rsidR="00093AB1">
        <w:rPr>
          <w:color w:val="auto"/>
        </w:rPr>
        <w:t xml:space="preserve"> </w:t>
      </w:r>
      <w:r w:rsidR="003876DE">
        <w:rPr>
          <w:color w:val="auto"/>
        </w:rPr>
        <w:t xml:space="preserve">maksuhalduri veebilehel elektroonilise portaali </w:t>
      </w:r>
      <w:r w:rsidR="00711750">
        <w:rPr>
          <w:color w:val="auto"/>
        </w:rPr>
        <w:t xml:space="preserve">kaudu </w:t>
      </w:r>
      <w:r w:rsidR="00093AB1">
        <w:rPr>
          <w:color w:val="auto"/>
        </w:rPr>
        <w:t>erikorra rakendamise lõpetamisest;</w:t>
      </w:r>
    </w:p>
    <w:p w14:paraId="5CA5397F" w14:textId="6426A0EF" w:rsidR="00093AB1" w:rsidRDefault="00093AB1" w:rsidP="009127D3">
      <w:pPr>
        <w:spacing w:after="0" w:line="240" w:lineRule="auto"/>
        <w:ind w:left="0" w:firstLine="0"/>
        <w:rPr>
          <w:color w:val="auto"/>
        </w:rPr>
      </w:pPr>
      <w:r>
        <w:rPr>
          <w:color w:val="auto"/>
        </w:rPr>
        <w:t>4) erikorda rakendav isik on teatanud</w:t>
      </w:r>
      <w:r w:rsidR="003876DE" w:rsidRPr="003876DE">
        <w:rPr>
          <w:color w:val="auto"/>
        </w:rPr>
        <w:t xml:space="preserve"> </w:t>
      </w:r>
      <w:r w:rsidR="003876DE">
        <w:rPr>
          <w:color w:val="auto"/>
        </w:rPr>
        <w:t>maksuhalduri veebilehel elektroonilise portaali</w:t>
      </w:r>
      <w:r>
        <w:rPr>
          <w:color w:val="auto"/>
        </w:rPr>
        <w:t xml:space="preserve"> </w:t>
      </w:r>
      <w:r w:rsidR="00711750">
        <w:rPr>
          <w:color w:val="auto"/>
        </w:rPr>
        <w:t xml:space="preserve">kaudu </w:t>
      </w:r>
      <w:r>
        <w:rPr>
          <w:color w:val="auto"/>
        </w:rPr>
        <w:t>oma tegevuse lõpetamisest või võib seda muul viisil eeldada.</w:t>
      </w:r>
    </w:p>
    <w:p w14:paraId="7A12475A" w14:textId="77777777" w:rsidR="00C12E1C" w:rsidRDefault="00C12E1C" w:rsidP="009127D3">
      <w:pPr>
        <w:spacing w:after="0" w:line="240" w:lineRule="auto"/>
        <w:ind w:left="0" w:firstLine="0"/>
        <w:rPr>
          <w:color w:val="auto"/>
        </w:rPr>
      </w:pPr>
    </w:p>
    <w:p w14:paraId="559D551A" w14:textId="539291CC" w:rsidR="00991598" w:rsidRDefault="00991598" w:rsidP="009127D3">
      <w:pPr>
        <w:spacing w:after="0" w:line="240" w:lineRule="auto"/>
        <w:ind w:left="0" w:firstLine="0"/>
        <w:rPr>
          <w:color w:val="auto"/>
        </w:rPr>
      </w:pPr>
      <w:r>
        <w:rPr>
          <w:color w:val="auto"/>
        </w:rPr>
        <w:t>(12) Maksuhaldur võib lõpetada isiku õiguse rakendada erikorda, kui isik ei esita käesoleva paragrahvi lõikes 8 sätestatud teavet või korduvalt hilineb selle teabe esitamisega.</w:t>
      </w:r>
    </w:p>
    <w:p w14:paraId="22236DB9" w14:textId="77777777" w:rsidR="00991598" w:rsidRDefault="00991598" w:rsidP="009127D3">
      <w:pPr>
        <w:spacing w:after="0" w:line="240" w:lineRule="auto"/>
        <w:ind w:left="0" w:firstLine="0"/>
        <w:rPr>
          <w:color w:val="auto"/>
        </w:rPr>
      </w:pPr>
    </w:p>
    <w:p w14:paraId="2F1E1535" w14:textId="5FC13555" w:rsidR="00C12E1C" w:rsidRDefault="00C12E1C" w:rsidP="009127D3">
      <w:pPr>
        <w:spacing w:after="0" w:line="240" w:lineRule="auto"/>
        <w:ind w:left="0" w:firstLine="0"/>
        <w:rPr>
          <w:color w:val="auto"/>
        </w:rPr>
      </w:pPr>
      <w:r>
        <w:rPr>
          <w:color w:val="auto"/>
        </w:rPr>
        <w:t>(1</w:t>
      </w:r>
      <w:r w:rsidR="00991598">
        <w:rPr>
          <w:color w:val="auto"/>
        </w:rPr>
        <w:t>3</w:t>
      </w:r>
      <w:r>
        <w:rPr>
          <w:color w:val="auto"/>
        </w:rPr>
        <w:t xml:space="preserve">) Maksuhaldur saadab erikorda rakendavale isikule tema suhtes erikorra rakendamise </w:t>
      </w:r>
      <w:r w:rsidR="007753C6">
        <w:rPr>
          <w:color w:val="auto"/>
        </w:rPr>
        <w:t>lõpetamise</w:t>
      </w:r>
      <w:r>
        <w:rPr>
          <w:color w:val="auto"/>
        </w:rPr>
        <w:t xml:space="preserve"> või muutmise otsuse elektrooniliselt. </w:t>
      </w:r>
      <w:r w:rsidR="00C95B91">
        <w:rPr>
          <w:color w:val="auto"/>
        </w:rPr>
        <w:t xml:space="preserve">Kui erikorra rakendamise tingimused on täidetud, kuid isik on maksuhaldurit teavitanud erikorra </w:t>
      </w:r>
      <w:r w:rsidR="00570D26">
        <w:rPr>
          <w:color w:val="auto"/>
        </w:rPr>
        <w:t xml:space="preserve">rakendamise </w:t>
      </w:r>
      <w:r w:rsidR="00C95B91">
        <w:rPr>
          <w:color w:val="auto"/>
        </w:rPr>
        <w:t xml:space="preserve">lõpetamisest, </w:t>
      </w:r>
      <w:r w:rsidR="008368C0">
        <w:rPr>
          <w:color w:val="auto"/>
        </w:rPr>
        <w:t xml:space="preserve">jõustub </w:t>
      </w:r>
      <w:r w:rsidR="00C95B91">
        <w:rPr>
          <w:color w:val="auto"/>
        </w:rPr>
        <w:t xml:space="preserve">erikorra rakendamise </w:t>
      </w:r>
      <w:r w:rsidR="007753C6">
        <w:rPr>
          <w:color w:val="auto"/>
        </w:rPr>
        <w:t xml:space="preserve">lõpetamine </w:t>
      </w:r>
      <w:r w:rsidR="00C95B91">
        <w:rPr>
          <w:color w:val="auto"/>
        </w:rPr>
        <w:t>maksuhalduri teavitamisele järgneva kvartali</w:t>
      </w:r>
      <w:r w:rsidR="00270B31">
        <w:rPr>
          <w:color w:val="auto"/>
        </w:rPr>
        <w:t xml:space="preserve"> </w:t>
      </w:r>
      <w:r w:rsidR="00C95B91">
        <w:rPr>
          <w:color w:val="auto"/>
        </w:rPr>
        <w:t xml:space="preserve">esimesel päeval või juhul, kui maksuhaldurit on teavitatud kvartali viimasel kuul, siis </w:t>
      </w:r>
      <w:r w:rsidR="00290740">
        <w:rPr>
          <w:color w:val="auto"/>
        </w:rPr>
        <w:t xml:space="preserve">järgmise kvartali teise kuu esimesel päeval. </w:t>
      </w:r>
      <w:r w:rsidR="00C95B91">
        <w:rPr>
          <w:color w:val="auto"/>
        </w:rPr>
        <w:t xml:space="preserve">Kui erikorra rakendamise </w:t>
      </w:r>
      <w:r w:rsidR="007753C6">
        <w:rPr>
          <w:color w:val="auto"/>
        </w:rPr>
        <w:t>lõpetamine</w:t>
      </w:r>
      <w:r w:rsidR="00C95B91">
        <w:rPr>
          <w:color w:val="auto"/>
        </w:rPr>
        <w:t xml:space="preserve"> on seotud </w:t>
      </w:r>
      <w:r w:rsidR="00270B31">
        <w:rPr>
          <w:color w:val="auto"/>
        </w:rPr>
        <w:t xml:space="preserve">käesoleva </w:t>
      </w:r>
      <w:r w:rsidR="00C95B91">
        <w:rPr>
          <w:color w:val="auto"/>
        </w:rPr>
        <w:t xml:space="preserve">paragrahvi lõike 2 </w:t>
      </w:r>
      <w:r w:rsidR="00270B31">
        <w:rPr>
          <w:color w:val="auto"/>
        </w:rPr>
        <w:t xml:space="preserve">punktis 1 </w:t>
      </w:r>
      <w:r w:rsidR="00C95B91">
        <w:rPr>
          <w:color w:val="auto"/>
        </w:rPr>
        <w:t xml:space="preserve">nimetatud piirmäära ületamisega, jõustub otsus vastava piirmäära ületamise kuupäevast. </w:t>
      </w:r>
    </w:p>
    <w:p w14:paraId="5E1E2348" w14:textId="77777777" w:rsidR="00093AB1" w:rsidRDefault="00093AB1" w:rsidP="009127D3">
      <w:pPr>
        <w:spacing w:after="0" w:line="240" w:lineRule="auto"/>
        <w:ind w:left="0" w:firstLine="0"/>
        <w:rPr>
          <w:color w:val="auto"/>
        </w:rPr>
      </w:pPr>
    </w:p>
    <w:p w14:paraId="1285230A" w14:textId="1227D745" w:rsidR="00784242" w:rsidRDefault="00784242" w:rsidP="009127D3">
      <w:pPr>
        <w:spacing w:after="0" w:line="240" w:lineRule="auto"/>
        <w:ind w:left="0" w:firstLine="0"/>
        <w:rPr>
          <w:color w:val="auto"/>
        </w:rPr>
      </w:pPr>
      <w:r>
        <w:rPr>
          <w:color w:val="auto"/>
        </w:rPr>
        <w:t>(1</w:t>
      </w:r>
      <w:r w:rsidR="00991598">
        <w:rPr>
          <w:color w:val="auto"/>
        </w:rPr>
        <w:t>4</w:t>
      </w:r>
      <w:r>
        <w:rPr>
          <w:color w:val="auto"/>
        </w:rPr>
        <w:t xml:space="preserve">) Kui erikorda rakendava isiku </w:t>
      </w:r>
      <w:r w:rsidRPr="00BB0EF7">
        <w:rPr>
          <w:color w:val="auto"/>
        </w:rPr>
        <w:t xml:space="preserve">kalendriaasta </w:t>
      </w:r>
      <w:r w:rsidR="00BB0EF7" w:rsidRPr="00BB0EF7">
        <w:rPr>
          <w:color w:val="auto"/>
        </w:rPr>
        <w:t xml:space="preserve">käive </w:t>
      </w:r>
      <w:r w:rsidR="00356496">
        <w:rPr>
          <w:color w:val="auto"/>
        </w:rPr>
        <w:t>ühenduses</w:t>
      </w:r>
      <w:r w:rsidR="00BB0EF7" w:rsidRPr="00BB0EF7">
        <w:rPr>
          <w:color w:val="auto"/>
        </w:rPr>
        <w:t xml:space="preserve"> </w:t>
      </w:r>
      <w:r w:rsidRPr="00BB0EF7">
        <w:rPr>
          <w:color w:val="auto"/>
        </w:rPr>
        <w:t xml:space="preserve">ületab käesoleva paragrahvi lõike 2 punktis </w:t>
      </w:r>
      <w:r w:rsidR="00BB0EF7" w:rsidRPr="00BB0EF7">
        <w:rPr>
          <w:color w:val="auto"/>
        </w:rPr>
        <w:t>1</w:t>
      </w:r>
      <w:r w:rsidRPr="00BB0EF7">
        <w:rPr>
          <w:color w:val="auto"/>
        </w:rPr>
        <w:t xml:space="preserve"> sätestatud piirmäära, ei saa ta erikorda rakendada </w:t>
      </w:r>
      <w:r>
        <w:rPr>
          <w:color w:val="auto"/>
        </w:rPr>
        <w:t>piirmäära ületamisele järgneva kalendriaasta jooksul.</w:t>
      </w:r>
    </w:p>
    <w:p w14:paraId="7F1F2F56" w14:textId="77777777" w:rsidR="00784242" w:rsidRDefault="00784242" w:rsidP="009127D3">
      <w:pPr>
        <w:spacing w:after="0" w:line="240" w:lineRule="auto"/>
        <w:ind w:left="0" w:firstLine="0"/>
        <w:rPr>
          <w:color w:val="auto"/>
        </w:rPr>
      </w:pPr>
    </w:p>
    <w:p w14:paraId="388FADE5" w14:textId="1D7A404B" w:rsidR="00093AB1" w:rsidRDefault="00093AB1" w:rsidP="009127D3">
      <w:pPr>
        <w:spacing w:after="0" w:line="240" w:lineRule="auto"/>
        <w:ind w:left="0" w:firstLine="0"/>
        <w:rPr>
          <w:color w:val="auto"/>
        </w:rPr>
      </w:pPr>
      <w:r>
        <w:rPr>
          <w:color w:val="auto"/>
        </w:rPr>
        <w:t>(1</w:t>
      </w:r>
      <w:r w:rsidR="00991598">
        <w:rPr>
          <w:color w:val="auto"/>
        </w:rPr>
        <w:t>5</w:t>
      </w:r>
      <w:r>
        <w:rPr>
          <w:color w:val="auto"/>
        </w:rPr>
        <w:t xml:space="preserve">) Kui erikorda rakendava isiku </w:t>
      </w:r>
      <w:r w:rsidR="00784242" w:rsidRPr="00C305FD">
        <w:rPr>
          <w:color w:val="auto"/>
        </w:rPr>
        <w:t xml:space="preserve">kalendriaasta </w:t>
      </w:r>
      <w:r w:rsidR="00D8145C" w:rsidRPr="00C305FD">
        <w:rPr>
          <w:color w:val="auto"/>
        </w:rPr>
        <w:t xml:space="preserve">käive ületab </w:t>
      </w:r>
      <w:r w:rsidR="00784242">
        <w:rPr>
          <w:color w:val="auto"/>
        </w:rPr>
        <w:t xml:space="preserve">teises liikmesriigis </w:t>
      </w:r>
      <w:r>
        <w:rPr>
          <w:color w:val="auto"/>
        </w:rPr>
        <w:t xml:space="preserve">käesoleva paragrahvi lõike 2 punktis </w:t>
      </w:r>
      <w:r w:rsidR="0013365B">
        <w:rPr>
          <w:color w:val="auto"/>
        </w:rPr>
        <w:t>2</w:t>
      </w:r>
      <w:r>
        <w:rPr>
          <w:color w:val="auto"/>
        </w:rPr>
        <w:t xml:space="preserve"> sätestatud </w:t>
      </w:r>
      <w:r w:rsidR="00D8145C">
        <w:rPr>
          <w:color w:val="auto"/>
        </w:rPr>
        <w:t xml:space="preserve">piirmäära, ei saa ta </w:t>
      </w:r>
      <w:r w:rsidR="00784242">
        <w:rPr>
          <w:color w:val="auto"/>
        </w:rPr>
        <w:t xml:space="preserve">selles liikmesriigis </w:t>
      </w:r>
      <w:r w:rsidR="00D8145C">
        <w:rPr>
          <w:color w:val="auto"/>
        </w:rPr>
        <w:t>erikorda rakendada piirmäära ületamisele järgneva kalendriaasta jooksul</w:t>
      </w:r>
      <w:r w:rsidR="00737B9C">
        <w:rPr>
          <w:color w:val="auto"/>
        </w:rPr>
        <w:t xml:space="preserve"> või kahe järgneva kalendriaasta jooksul</w:t>
      </w:r>
      <w:r w:rsidR="005E2EEF">
        <w:rPr>
          <w:color w:val="auto"/>
        </w:rPr>
        <w:t>, kui see on</w:t>
      </w:r>
      <w:r w:rsidR="00737B9C">
        <w:rPr>
          <w:color w:val="auto"/>
        </w:rPr>
        <w:t xml:space="preserve"> </w:t>
      </w:r>
      <w:r w:rsidR="005E2EEF">
        <w:rPr>
          <w:color w:val="auto"/>
        </w:rPr>
        <w:t>asjaomases</w:t>
      </w:r>
      <w:r w:rsidR="00737B9C">
        <w:rPr>
          <w:color w:val="auto"/>
        </w:rPr>
        <w:t xml:space="preserve"> liikmesriigis </w:t>
      </w:r>
      <w:r w:rsidR="005E2EEF">
        <w:rPr>
          <w:color w:val="auto"/>
        </w:rPr>
        <w:t>ette nähtud</w:t>
      </w:r>
      <w:r w:rsidR="00D8145C">
        <w:rPr>
          <w:color w:val="auto"/>
        </w:rPr>
        <w:t>.</w:t>
      </w:r>
      <w:r w:rsidR="008D39EF">
        <w:rPr>
          <w:color w:val="auto"/>
        </w:rPr>
        <w:t>“;</w:t>
      </w:r>
    </w:p>
    <w:p w14:paraId="27ED357C" w14:textId="77777777" w:rsidR="007A654B" w:rsidRDefault="007A654B" w:rsidP="009127D3">
      <w:pPr>
        <w:spacing w:after="0" w:line="240" w:lineRule="auto"/>
        <w:ind w:left="0" w:firstLine="0"/>
        <w:rPr>
          <w:color w:val="auto"/>
        </w:rPr>
      </w:pPr>
    </w:p>
    <w:p w14:paraId="59793915" w14:textId="31A12891" w:rsidR="007A654B" w:rsidRDefault="007A654B" w:rsidP="009127D3">
      <w:pPr>
        <w:spacing w:after="0" w:line="240" w:lineRule="auto"/>
        <w:ind w:left="0" w:firstLine="0"/>
        <w:rPr>
          <w:color w:val="auto"/>
        </w:rPr>
      </w:pPr>
      <w:r w:rsidRPr="00054E43">
        <w:rPr>
          <w:b/>
          <w:bCs/>
          <w:color w:val="auto"/>
        </w:rPr>
        <w:t>13)</w:t>
      </w:r>
      <w:r>
        <w:rPr>
          <w:color w:val="auto"/>
        </w:rPr>
        <w:t xml:space="preserve"> paragrahvi 21 lõi</w:t>
      </w:r>
      <w:r w:rsidR="008368C0">
        <w:rPr>
          <w:color w:val="auto"/>
        </w:rPr>
        <w:t>get</w:t>
      </w:r>
      <w:r>
        <w:rPr>
          <w:color w:val="auto"/>
        </w:rPr>
        <w:t xml:space="preserve"> 1 </w:t>
      </w:r>
      <w:r w:rsidR="008368C0">
        <w:rPr>
          <w:color w:val="auto"/>
        </w:rPr>
        <w:t xml:space="preserve">täiendatakse pärast </w:t>
      </w:r>
      <w:r w:rsidR="00711750">
        <w:rPr>
          <w:color w:val="auto"/>
        </w:rPr>
        <w:t>sõna</w:t>
      </w:r>
      <w:r w:rsidR="008368C0">
        <w:rPr>
          <w:color w:val="auto"/>
        </w:rPr>
        <w:t xml:space="preserve"> </w:t>
      </w:r>
      <w:r w:rsidR="005F31A2">
        <w:rPr>
          <w:color w:val="auto"/>
        </w:rPr>
        <w:t>„</w:t>
      </w:r>
      <w:r w:rsidR="00711750">
        <w:rPr>
          <w:color w:val="auto"/>
        </w:rPr>
        <w:t>päevast</w:t>
      </w:r>
      <w:r w:rsidR="005F31A2">
        <w:rPr>
          <w:color w:val="auto"/>
        </w:rPr>
        <w:t>“ tekstiosaga „, välja arvatud juhul, kui</w:t>
      </w:r>
      <w:r w:rsidR="005F31A2">
        <w:t xml:space="preserve"> selle teise liikmesriigi isik rakendab maksuvabastust käesoleva seaduse § 19 lõikes 1</w:t>
      </w:r>
      <w:r w:rsidR="005F31A2">
        <w:rPr>
          <w:vertAlign w:val="superscript"/>
        </w:rPr>
        <w:t>1</w:t>
      </w:r>
      <w:r w:rsidR="005F31A2">
        <w:t xml:space="preserve"> sätestatud korra alusel ja tema registreerimise number sisaldab järelliidet „EX“</w:t>
      </w:r>
      <w:r w:rsidR="005F31A2">
        <w:rPr>
          <w:color w:val="auto"/>
        </w:rPr>
        <w:t>“;</w:t>
      </w:r>
    </w:p>
    <w:p w14:paraId="480C9E5E" w14:textId="77777777" w:rsidR="005F31A2" w:rsidRDefault="005F31A2" w:rsidP="009127D3">
      <w:pPr>
        <w:spacing w:after="0" w:line="240" w:lineRule="auto"/>
        <w:ind w:left="0" w:firstLine="0"/>
        <w:rPr>
          <w:color w:val="auto"/>
        </w:rPr>
      </w:pPr>
    </w:p>
    <w:p w14:paraId="4BF4D563" w14:textId="338D977F" w:rsidR="005F31A2" w:rsidRDefault="005F31A2" w:rsidP="009127D3">
      <w:pPr>
        <w:spacing w:after="0" w:line="240" w:lineRule="auto"/>
        <w:ind w:left="0" w:firstLine="0"/>
        <w:rPr>
          <w:color w:val="auto"/>
        </w:rPr>
      </w:pPr>
      <w:r w:rsidRPr="00C6008A">
        <w:rPr>
          <w:b/>
          <w:bCs/>
          <w:color w:val="auto"/>
        </w:rPr>
        <w:t>14)</w:t>
      </w:r>
      <w:r>
        <w:rPr>
          <w:color w:val="auto"/>
        </w:rPr>
        <w:t xml:space="preserve"> paragrahvi 21 lõi</w:t>
      </w:r>
      <w:r w:rsidR="001E3A0E">
        <w:rPr>
          <w:color w:val="auto"/>
        </w:rPr>
        <w:t>get</w:t>
      </w:r>
      <w:r>
        <w:rPr>
          <w:color w:val="auto"/>
        </w:rPr>
        <w:t xml:space="preserve"> 2 </w:t>
      </w:r>
      <w:r w:rsidR="001E3A0E">
        <w:rPr>
          <w:color w:val="auto"/>
        </w:rPr>
        <w:t>täiendatakse pärast esimest lauset</w:t>
      </w:r>
      <w:del w:id="24" w:author="Iivika Sale" w:date="2024-03-20T14:45:00Z">
        <w:r w:rsidR="001E3A0E" w:rsidDel="0002182D">
          <w:rPr>
            <w:color w:val="auto"/>
          </w:rPr>
          <w:delText xml:space="preserve"> uue</w:delText>
        </w:r>
      </w:del>
      <w:r w:rsidR="001E3A0E">
        <w:rPr>
          <w:color w:val="auto"/>
        </w:rPr>
        <w:t xml:space="preserve"> lausega </w:t>
      </w:r>
      <w:r w:rsidR="00C6008A">
        <w:rPr>
          <w:color w:val="auto"/>
        </w:rPr>
        <w:t xml:space="preserve"> järgmises sõnastuses:</w:t>
      </w:r>
    </w:p>
    <w:p w14:paraId="6373B293" w14:textId="7D6152F8" w:rsidR="00C6008A" w:rsidRDefault="00C6008A" w:rsidP="009127D3">
      <w:pPr>
        <w:spacing w:after="0" w:line="240" w:lineRule="auto"/>
        <w:ind w:left="0" w:firstLine="0"/>
        <w:rPr>
          <w:color w:val="auto"/>
        </w:rPr>
      </w:pPr>
      <w:r>
        <w:rPr>
          <w:color w:val="auto"/>
        </w:rPr>
        <w:t xml:space="preserve">„Nimetatud piirmäära 10 000 eurot arvestusse ei arvata kauba soetamist </w:t>
      </w:r>
      <w:r>
        <w:t>teise liikmesriigi isikult, kes rakendab maksuvabastust käesoleva seaduse § 19 lõikes 1</w:t>
      </w:r>
      <w:r>
        <w:rPr>
          <w:vertAlign w:val="superscript"/>
        </w:rPr>
        <w:t>1</w:t>
      </w:r>
      <w:r>
        <w:t xml:space="preserve"> sätestatud korra alusel ja tema registreerimise number sisaldab järelliidet „EX“.</w:t>
      </w:r>
      <w:r>
        <w:rPr>
          <w:color w:val="auto"/>
        </w:rPr>
        <w:t>“;</w:t>
      </w:r>
    </w:p>
    <w:p w14:paraId="2BD651C0" w14:textId="77777777" w:rsidR="00FC3B5B" w:rsidRDefault="00FC3B5B" w:rsidP="009127D3">
      <w:pPr>
        <w:spacing w:after="0" w:line="240" w:lineRule="auto"/>
        <w:ind w:left="0" w:firstLine="0"/>
        <w:rPr>
          <w:color w:val="auto"/>
        </w:rPr>
      </w:pPr>
    </w:p>
    <w:p w14:paraId="16074B0F" w14:textId="4A657731" w:rsidR="00FC3B5B" w:rsidRDefault="00FC3B5B" w:rsidP="009127D3">
      <w:pPr>
        <w:spacing w:after="0" w:line="240" w:lineRule="auto"/>
        <w:ind w:left="0" w:firstLine="0"/>
        <w:rPr>
          <w:color w:val="auto"/>
        </w:rPr>
      </w:pPr>
      <w:r w:rsidRPr="00C6008A">
        <w:rPr>
          <w:b/>
          <w:bCs/>
          <w:color w:val="auto"/>
        </w:rPr>
        <w:t>15)</w:t>
      </w:r>
      <w:r>
        <w:rPr>
          <w:color w:val="auto"/>
        </w:rPr>
        <w:t xml:space="preserve"> paragrahvi 21 lõi</w:t>
      </w:r>
      <w:r w:rsidR="00C6008A">
        <w:rPr>
          <w:color w:val="auto"/>
        </w:rPr>
        <w:t>ke</w:t>
      </w:r>
      <w:r>
        <w:rPr>
          <w:color w:val="auto"/>
        </w:rPr>
        <w:t xml:space="preserve"> 2</w:t>
      </w:r>
      <w:r w:rsidR="001E2414">
        <w:rPr>
          <w:color w:val="auto"/>
          <w:vertAlign w:val="superscript"/>
        </w:rPr>
        <w:t>1</w:t>
      </w:r>
      <w:r w:rsidR="00C6008A">
        <w:rPr>
          <w:color w:val="auto"/>
        </w:rPr>
        <w:t xml:space="preserve"> esimest lauset täiendatakse pärast sõn</w:t>
      </w:r>
      <w:r w:rsidR="00711750">
        <w:rPr>
          <w:color w:val="auto"/>
        </w:rPr>
        <w:t>a</w:t>
      </w:r>
      <w:r w:rsidR="00C6008A">
        <w:rPr>
          <w:color w:val="auto"/>
        </w:rPr>
        <w:t xml:space="preserve"> „</w:t>
      </w:r>
      <w:r w:rsidR="00711750">
        <w:rPr>
          <w:color w:val="auto"/>
        </w:rPr>
        <w:t>tegevuskoht</w:t>
      </w:r>
      <w:r w:rsidR="00C6008A">
        <w:rPr>
          <w:color w:val="auto"/>
        </w:rPr>
        <w:t xml:space="preserve">“ </w:t>
      </w:r>
      <w:r w:rsidR="00711750">
        <w:rPr>
          <w:color w:val="auto"/>
        </w:rPr>
        <w:t>tekstiosaga</w:t>
      </w:r>
      <w:r w:rsidR="00C6008A">
        <w:rPr>
          <w:color w:val="auto"/>
        </w:rPr>
        <w:t xml:space="preserve"> „, välja arvatud teise liikmesriigi isik,</w:t>
      </w:r>
      <w:r w:rsidR="00C6008A" w:rsidRPr="00C6008A">
        <w:t xml:space="preserve"> </w:t>
      </w:r>
      <w:r w:rsidR="00C6008A">
        <w:t>kes rakendab maksuvabastust käesoleva seaduse § 19 lõikes 1</w:t>
      </w:r>
      <w:r w:rsidR="00C6008A">
        <w:rPr>
          <w:vertAlign w:val="superscript"/>
        </w:rPr>
        <w:t>1</w:t>
      </w:r>
      <w:r w:rsidR="00C6008A">
        <w:t xml:space="preserve"> sätestatud korra alusel“;</w:t>
      </w:r>
    </w:p>
    <w:p w14:paraId="54A74CF2" w14:textId="77777777" w:rsidR="00531502" w:rsidRDefault="00531502" w:rsidP="009127D3">
      <w:pPr>
        <w:spacing w:after="0" w:line="240" w:lineRule="auto"/>
        <w:ind w:left="0" w:firstLine="0"/>
        <w:rPr>
          <w:color w:val="auto"/>
        </w:rPr>
      </w:pPr>
    </w:p>
    <w:p w14:paraId="3B9060B8" w14:textId="5B2406A9" w:rsidR="006F6667" w:rsidRPr="005D347D" w:rsidRDefault="00337C52" w:rsidP="009127D3">
      <w:pPr>
        <w:spacing w:after="0" w:line="240" w:lineRule="auto"/>
        <w:ind w:left="0" w:firstLine="0"/>
        <w:rPr>
          <w:color w:val="auto"/>
        </w:rPr>
      </w:pPr>
      <w:r>
        <w:rPr>
          <w:b/>
          <w:color w:val="auto"/>
        </w:rPr>
        <w:t>1</w:t>
      </w:r>
      <w:r w:rsidR="00C6008A">
        <w:rPr>
          <w:b/>
          <w:color w:val="auto"/>
        </w:rPr>
        <w:t>6</w:t>
      </w:r>
      <w:r>
        <w:rPr>
          <w:b/>
          <w:color w:val="auto"/>
        </w:rPr>
        <w:t xml:space="preserve">) </w:t>
      </w:r>
      <w:r w:rsidR="005B5882" w:rsidRPr="0050798E">
        <w:rPr>
          <w:color w:val="auto"/>
          <w:szCs w:val="24"/>
        </w:rPr>
        <w:t>paragrahvi 22 lõi</w:t>
      </w:r>
      <w:r w:rsidR="006F6667" w:rsidRPr="0050798E">
        <w:rPr>
          <w:color w:val="auto"/>
          <w:szCs w:val="24"/>
        </w:rPr>
        <w:t>kes</w:t>
      </w:r>
      <w:r w:rsidR="005B5882" w:rsidRPr="0050798E">
        <w:rPr>
          <w:color w:val="auto"/>
          <w:szCs w:val="24"/>
        </w:rPr>
        <w:t xml:space="preserve"> 1</w:t>
      </w:r>
      <w:r w:rsidR="0050798E">
        <w:rPr>
          <w:color w:val="auto"/>
          <w:szCs w:val="24"/>
        </w:rPr>
        <w:t>,</w:t>
      </w:r>
      <w:r w:rsidR="006F6667" w:rsidRPr="0050798E">
        <w:rPr>
          <w:color w:val="auto"/>
          <w:szCs w:val="24"/>
        </w:rPr>
        <w:t xml:space="preserve"> lõike 2 punktis 4</w:t>
      </w:r>
      <w:r w:rsidR="0050798E">
        <w:rPr>
          <w:color w:val="auto"/>
          <w:szCs w:val="24"/>
        </w:rPr>
        <w:t xml:space="preserve"> ja lõikes 2</w:t>
      </w:r>
      <w:r w:rsidR="0050798E" w:rsidRPr="0050798E">
        <w:rPr>
          <w:color w:val="auto"/>
          <w:szCs w:val="24"/>
          <w:vertAlign w:val="superscript"/>
        </w:rPr>
        <w:t>1</w:t>
      </w:r>
      <w:r w:rsidR="006F6667" w:rsidRPr="0050798E">
        <w:rPr>
          <w:color w:val="auto"/>
          <w:szCs w:val="24"/>
        </w:rPr>
        <w:t xml:space="preserve"> asendatakse tekstiosa „</w:t>
      </w:r>
      <w:r w:rsidR="006F6667" w:rsidRPr="0050798E">
        <w:rPr>
          <w:color w:val="202020"/>
          <w:szCs w:val="24"/>
          <w:shd w:val="clear" w:color="auto" w:fill="FFFFFF"/>
        </w:rPr>
        <w:t>§ 1 lõike 1 punktides 1 ja 3 nimetatud tehingute maksustatav käive ei“ tekstiosaga „§ 19</w:t>
      </w:r>
      <w:r w:rsidR="006F6667" w:rsidRPr="0050798E">
        <w:rPr>
          <w:color w:val="202020"/>
          <w:szCs w:val="24"/>
          <w:shd w:val="clear" w:color="auto" w:fill="FFFFFF"/>
          <w:vertAlign w:val="superscript"/>
        </w:rPr>
        <w:t>1</w:t>
      </w:r>
      <w:r w:rsidR="006F6667" w:rsidRPr="0050798E">
        <w:rPr>
          <w:color w:val="202020"/>
          <w:szCs w:val="24"/>
          <w:shd w:val="clear" w:color="auto" w:fill="FFFFFF"/>
        </w:rPr>
        <w:t xml:space="preserve"> lõikes 3 nimetatud tehingute käive, mille tekkimise koht on Eesti</w:t>
      </w:r>
      <w:r w:rsidR="001E3A0E">
        <w:rPr>
          <w:color w:val="202020"/>
          <w:szCs w:val="24"/>
          <w:shd w:val="clear" w:color="auto" w:fill="FFFFFF"/>
        </w:rPr>
        <w:t>,</w:t>
      </w:r>
      <w:r w:rsidR="006F6667" w:rsidRPr="0050798E">
        <w:rPr>
          <w:color w:val="202020"/>
          <w:szCs w:val="24"/>
          <w:shd w:val="clear" w:color="auto" w:fill="FFFFFF"/>
        </w:rPr>
        <w:t xml:space="preserve"> ei ole ületanud jooksval ega eelmisel kalendriaastal ega“</w:t>
      </w:r>
      <w:r w:rsidR="0050798E">
        <w:rPr>
          <w:color w:val="202020"/>
          <w:szCs w:val="24"/>
          <w:shd w:val="clear" w:color="auto" w:fill="FFFFFF"/>
        </w:rPr>
        <w:t>;</w:t>
      </w:r>
    </w:p>
    <w:p w14:paraId="2906E504" w14:textId="77777777" w:rsidR="00E55948" w:rsidRDefault="00E55948" w:rsidP="009127D3">
      <w:pPr>
        <w:spacing w:after="0" w:line="240" w:lineRule="auto"/>
        <w:ind w:left="0" w:firstLine="0"/>
        <w:rPr>
          <w:color w:val="202020"/>
          <w:szCs w:val="24"/>
          <w:shd w:val="clear" w:color="auto" w:fill="FFFFFF"/>
        </w:rPr>
      </w:pPr>
    </w:p>
    <w:p w14:paraId="4698934E" w14:textId="04AB964A" w:rsidR="00E55948" w:rsidRPr="0044242B" w:rsidRDefault="006F6667" w:rsidP="009127D3">
      <w:pPr>
        <w:spacing w:after="0" w:line="240" w:lineRule="auto"/>
        <w:ind w:left="0" w:firstLine="0"/>
        <w:rPr>
          <w:color w:val="auto"/>
          <w:szCs w:val="24"/>
        </w:rPr>
      </w:pPr>
      <w:r w:rsidRPr="00082A64">
        <w:rPr>
          <w:b/>
          <w:bCs/>
          <w:color w:val="auto"/>
          <w:szCs w:val="24"/>
          <w:shd w:val="clear" w:color="auto" w:fill="FFFFFF"/>
        </w:rPr>
        <w:t>1</w:t>
      </w:r>
      <w:r w:rsidR="00C6008A">
        <w:rPr>
          <w:b/>
          <w:bCs/>
          <w:color w:val="auto"/>
          <w:szCs w:val="24"/>
          <w:shd w:val="clear" w:color="auto" w:fill="FFFFFF"/>
        </w:rPr>
        <w:t>7</w:t>
      </w:r>
      <w:r w:rsidRPr="00082A64">
        <w:rPr>
          <w:b/>
          <w:bCs/>
          <w:color w:val="auto"/>
          <w:szCs w:val="24"/>
          <w:shd w:val="clear" w:color="auto" w:fill="FFFFFF"/>
        </w:rPr>
        <w:t>)</w:t>
      </w:r>
      <w:r w:rsidR="0044242B" w:rsidRPr="00082A64">
        <w:rPr>
          <w:b/>
          <w:bCs/>
          <w:color w:val="auto"/>
          <w:szCs w:val="24"/>
          <w:shd w:val="clear" w:color="auto" w:fill="FFFFFF"/>
        </w:rPr>
        <w:t xml:space="preserve"> </w:t>
      </w:r>
      <w:r w:rsidR="0044242B" w:rsidRPr="0044242B">
        <w:rPr>
          <w:color w:val="202020"/>
          <w:szCs w:val="24"/>
          <w:shd w:val="clear" w:color="auto" w:fill="FFFFFF"/>
        </w:rPr>
        <w:t>paragrahvi 26 lõikest 11 jäetakse välja teine lause</w:t>
      </w:r>
      <w:r w:rsidR="00FB647F">
        <w:rPr>
          <w:color w:val="202020"/>
          <w:szCs w:val="24"/>
          <w:shd w:val="clear" w:color="auto" w:fill="FFFFFF"/>
        </w:rPr>
        <w:t>;</w:t>
      </w:r>
    </w:p>
    <w:p w14:paraId="13E0BB5F" w14:textId="77777777" w:rsidR="004932BB" w:rsidRDefault="004932BB" w:rsidP="009127D3">
      <w:pPr>
        <w:spacing w:after="0" w:line="240" w:lineRule="auto"/>
        <w:ind w:left="0" w:firstLine="0"/>
        <w:rPr>
          <w:color w:val="auto"/>
        </w:rPr>
      </w:pPr>
    </w:p>
    <w:p w14:paraId="7F58CAFC" w14:textId="0E773A32" w:rsidR="00AC078F" w:rsidRDefault="00AF5D98" w:rsidP="00AC078F">
      <w:pPr>
        <w:spacing w:after="0" w:line="240" w:lineRule="auto"/>
        <w:rPr>
          <w:color w:val="202020"/>
          <w:szCs w:val="24"/>
          <w:shd w:val="clear" w:color="auto" w:fill="FFFFFF"/>
        </w:rPr>
      </w:pPr>
      <w:r w:rsidRPr="00082A64">
        <w:rPr>
          <w:b/>
          <w:bCs/>
          <w:color w:val="auto"/>
          <w:szCs w:val="24"/>
          <w:shd w:val="clear" w:color="auto" w:fill="FFFFFF"/>
        </w:rPr>
        <w:t>1</w:t>
      </w:r>
      <w:r w:rsidR="00C6008A">
        <w:rPr>
          <w:b/>
          <w:bCs/>
          <w:color w:val="auto"/>
          <w:szCs w:val="24"/>
          <w:shd w:val="clear" w:color="auto" w:fill="FFFFFF"/>
        </w:rPr>
        <w:t>8</w:t>
      </w:r>
      <w:r w:rsidR="00AC078F" w:rsidRPr="00082A64">
        <w:rPr>
          <w:b/>
          <w:bCs/>
          <w:color w:val="auto"/>
          <w:szCs w:val="24"/>
          <w:shd w:val="clear" w:color="auto" w:fill="FFFFFF"/>
        </w:rPr>
        <w:t xml:space="preserve">) </w:t>
      </w:r>
      <w:r w:rsidR="00AC078F" w:rsidRPr="00082A64">
        <w:rPr>
          <w:color w:val="auto"/>
          <w:szCs w:val="24"/>
          <w:shd w:val="clear" w:color="auto" w:fill="FFFFFF"/>
        </w:rPr>
        <w:t xml:space="preserve">paragrahvi </w:t>
      </w:r>
      <w:r w:rsidR="00AC078F">
        <w:rPr>
          <w:color w:val="202020"/>
          <w:szCs w:val="24"/>
          <w:shd w:val="clear" w:color="auto" w:fill="FFFFFF"/>
        </w:rPr>
        <w:t xml:space="preserve">27 lõike 1 teisest lausest jäetakse välja sõnad „ja selle lisa (edaspidi koos </w:t>
      </w:r>
      <w:r w:rsidR="00AC078F" w:rsidRPr="00C64100">
        <w:rPr>
          <w:i/>
          <w:color w:val="202020"/>
          <w:szCs w:val="24"/>
          <w:shd w:val="clear" w:color="auto" w:fill="FFFFFF"/>
        </w:rPr>
        <w:t>käibedeklaratsioon</w:t>
      </w:r>
      <w:r w:rsidR="00AC078F">
        <w:rPr>
          <w:color w:val="202020"/>
          <w:szCs w:val="24"/>
          <w:shd w:val="clear" w:color="auto" w:fill="FFFFFF"/>
        </w:rPr>
        <w:t>)“ ja viiendas lauses asendatakse sõna „vorm“ sõnaga „andmekoosseis“;</w:t>
      </w:r>
    </w:p>
    <w:p w14:paraId="0C70186A" w14:textId="77777777" w:rsidR="00AC078F" w:rsidRDefault="00AC078F" w:rsidP="00AC078F">
      <w:pPr>
        <w:spacing w:after="0" w:line="240" w:lineRule="auto"/>
        <w:rPr>
          <w:b/>
          <w:color w:val="202020"/>
          <w:szCs w:val="24"/>
        </w:rPr>
      </w:pPr>
    </w:p>
    <w:p w14:paraId="43655F84" w14:textId="01CA2989" w:rsidR="00AC078F" w:rsidRDefault="00AF5D98" w:rsidP="00AC078F">
      <w:pPr>
        <w:spacing w:after="0" w:line="240" w:lineRule="auto"/>
        <w:rPr>
          <w:color w:val="202020"/>
          <w:szCs w:val="24"/>
        </w:rPr>
      </w:pPr>
      <w:commentRangeStart w:id="25"/>
      <w:r w:rsidRPr="00082A64">
        <w:rPr>
          <w:b/>
          <w:color w:val="auto"/>
          <w:szCs w:val="24"/>
          <w:shd w:val="clear" w:color="auto" w:fill="FFFFFF"/>
        </w:rPr>
        <w:lastRenderedPageBreak/>
        <w:t>1</w:t>
      </w:r>
      <w:r w:rsidR="00C6008A">
        <w:rPr>
          <w:b/>
          <w:color w:val="auto"/>
          <w:szCs w:val="24"/>
          <w:shd w:val="clear" w:color="auto" w:fill="FFFFFF"/>
        </w:rPr>
        <w:t>9</w:t>
      </w:r>
      <w:r w:rsidR="00AC078F" w:rsidRPr="00082A64">
        <w:rPr>
          <w:b/>
          <w:color w:val="auto"/>
          <w:szCs w:val="24"/>
          <w:shd w:val="clear" w:color="auto" w:fill="FFFFFF"/>
        </w:rPr>
        <w:t>)</w:t>
      </w:r>
      <w:r w:rsidR="00AC078F" w:rsidRPr="00082A64">
        <w:rPr>
          <w:color w:val="auto"/>
          <w:szCs w:val="24"/>
          <w:shd w:val="clear" w:color="auto" w:fill="FFFFFF"/>
        </w:rPr>
        <w:t xml:space="preserve"> </w:t>
      </w:r>
      <w:commentRangeEnd w:id="25"/>
      <w:r w:rsidR="0002182D">
        <w:rPr>
          <w:rStyle w:val="Kommentaariviide"/>
        </w:rPr>
        <w:commentReference w:id="25"/>
      </w:r>
      <w:r w:rsidR="00AC078F" w:rsidRPr="00A7171A">
        <w:rPr>
          <w:color w:val="202020"/>
          <w:szCs w:val="24"/>
          <w:shd w:val="clear" w:color="auto" w:fill="FFFFFF"/>
        </w:rPr>
        <w:t>paragrahvi 27 lõigetes 1</w:t>
      </w:r>
      <w:r w:rsidR="00AC078F" w:rsidRPr="00A7171A">
        <w:rPr>
          <w:color w:val="202020"/>
          <w:szCs w:val="24"/>
          <w:shd w:val="clear" w:color="auto" w:fill="FFFFFF"/>
          <w:vertAlign w:val="superscript"/>
        </w:rPr>
        <w:t>1</w:t>
      </w:r>
      <w:bookmarkStart w:id="26" w:name="_Hlk154657720"/>
      <w:r w:rsidR="00AC078F" w:rsidRPr="00DD2FB3">
        <w:rPr>
          <w:bCs/>
          <w:szCs w:val="24"/>
        </w:rPr>
        <w:t>–</w:t>
      </w:r>
      <w:bookmarkEnd w:id="26"/>
      <w:r w:rsidR="00AC078F" w:rsidRPr="00A7171A">
        <w:rPr>
          <w:color w:val="202020"/>
          <w:szCs w:val="24"/>
          <w:shd w:val="clear" w:color="auto" w:fill="FFFFFF"/>
        </w:rPr>
        <w:t>1</w:t>
      </w:r>
      <w:r w:rsidR="00AC078F" w:rsidRPr="00A7171A">
        <w:rPr>
          <w:color w:val="202020"/>
          <w:szCs w:val="24"/>
          <w:shd w:val="clear" w:color="auto" w:fill="FFFFFF"/>
          <w:vertAlign w:val="superscript"/>
        </w:rPr>
        <w:t>4</w:t>
      </w:r>
      <w:r w:rsidR="00AC078F">
        <w:rPr>
          <w:color w:val="202020"/>
          <w:szCs w:val="24"/>
          <w:shd w:val="clear" w:color="auto" w:fill="FFFFFF"/>
        </w:rPr>
        <w:t xml:space="preserve"> asendatakse </w:t>
      </w:r>
      <w:ins w:id="27" w:author="Iivika Sale" w:date="2024-03-20T14:52:00Z">
        <w:r w:rsidR="0002182D">
          <w:rPr>
            <w:color w:val="202020"/>
            <w:szCs w:val="24"/>
            <w:shd w:val="clear" w:color="auto" w:fill="FFFFFF"/>
          </w:rPr>
          <w:t xml:space="preserve">läbivalt </w:t>
        </w:r>
      </w:ins>
      <w:r w:rsidR="00AC078F">
        <w:rPr>
          <w:color w:val="202020"/>
          <w:szCs w:val="24"/>
          <w:shd w:val="clear" w:color="auto" w:fill="FFFFFF"/>
        </w:rPr>
        <w:t>sõnad</w:t>
      </w:r>
      <w:r w:rsidR="00AC078F" w:rsidRPr="00A7171A">
        <w:rPr>
          <w:color w:val="202020"/>
          <w:szCs w:val="24"/>
          <w:shd w:val="clear" w:color="auto" w:fill="FFFFFF"/>
        </w:rPr>
        <w:t xml:space="preserve"> „</w:t>
      </w:r>
      <w:r w:rsidR="00AC078F">
        <w:rPr>
          <w:color w:val="202020"/>
          <w:szCs w:val="24"/>
        </w:rPr>
        <w:t>käibedeklaratsiooni lisal“ sõnaga</w:t>
      </w:r>
      <w:r w:rsidR="00AC078F" w:rsidRPr="00A7171A">
        <w:rPr>
          <w:color w:val="202020"/>
          <w:szCs w:val="24"/>
        </w:rPr>
        <w:t xml:space="preserve"> „käibedeklaratsiooni</w:t>
      </w:r>
      <w:r w:rsidR="00AC078F">
        <w:rPr>
          <w:szCs w:val="24"/>
        </w:rPr>
        <w:t>l</w:t>
      </w:r>
      <w:r w:rsidR="00AC078F" w:rsidRPr="00A7171A">
        <w:rPr>
          <w:color w:val="202020"/>
          <w:szCs w:val="24"/>
        </w:rPr>
        <w:t>“</w:t>
      </w:r>
      <w:r w:rsidR="00AC078F">
        <w:rPr>
          <w:color w:val="202020"/>
          <w:szCs w:val="24"/>
        </w:rPr>
        <w:t>;</w:t>
      </w:r>
    </w:p>
    <w:p w14:paraId="230E2FF5" w14:textId="77777777" w:rsidR="00AC078F" w:rsidRDefault="00AC078F" w:rsidP="00082A64">
      <w:pPr>
        <w:spacing w:after="0" w:line="240" w:lineRule="auto"/>
        <w:ind w:left="0" w:firstLine="0"/>
        <w:rPr>
          <w:b/>
          <w:color w:val="202020"/>
          <w:szCs w:val="24"/>
        </w:rPr>
      </w:pPr>
    </w:p>
    <w:p w14:paraId="72529E25" w14:textId="3CF1D886" w:rsidR="00AC078F" w:rsidRDefault="00C6008A" w:rsidP="00AC078F">
      <w:pPr>
        <w:spacing w:after="0" w:line="240" w:lineRule="auto"/>
        <w:rPr>
          <w:color w:val="202020"/>
          <w:szCs w:val="24"/>
        </w:rPr>
      </w:pPr>
      <w:r>
        <w:rPr>
          <w:b/>
          <w:color w:val="auto"/>
          <w:szCs w:val="24"/>
        </w:rPr>
        <w:t>20</w:t>
      </w:r>
      <w:r w:rsidR="00AC078F" w:rsidRPr="00082A64">
        <w:rPr>
          <w:b/>
          <w:color w:val="auto"/>
          <w:szCs w:val="24"/>
        </w:rPr>
        <w:t>)</w:t>
      </w:r>
      <w:r w:rsidR="00AC078F" w:rsidRPr="00082A64">
        <w:rPr>
          <w:color w:val="auto"/>
          <w:szCs w:val="24"/>
        </w:rPr>
        <w:t xml:space="preserve"> paragrahvi </w:t>
      </w:r>
      <w:r w:rsidR="00AC078F">
        <w:rPr>
          <w:color w:val="202020"/>
          <w:szCs w:val="24"/>
        </w:rPr>
        <w:t>27 täiendatakse lõikega 1</w:t>
      </w:r>
      <w:r w:rsidR="00AC078F" w:rsidRPr="00BE755B">
        <w:rPr>
          <w:color w:val="202020"/>
          <w:szCs w:val="24"/>
          <w:vertAlign w:val="superscript"/>
        </w:rPr>
        <w:t>5</w:t>
      </w:r>
      <w:r w:rsidR="00AC078F">
        <w:rPr>
          <w:color w:val="202020"/>
          <w:szCs w:val="24"/>
        </w:rPr>
        <w:t xml:space="preserve"> järgmises sõnastuses:</w:t>
      </w:r>
    </w:p>
    <w:p w14:paraId="6689F0F8" w14:textId="77777777" w:rsidR="00AC078F" w:rsidRDefault="00AC078F" w:rsidP="00AC078F">
      <w:pPr>
        <w:pStyle w:val="Normaallaadveeb"/>
        <w:shd w:val="clear" w:color="auto" w:fill="FFFFFF"/>
        <w:spacing w:before="0" w:beforeAutospacing="0" w:after="0" w:afterAutospacing="0"/>
        <w:jc w:val="both"/>
        <w:rPr>
          <w:color w:val="202020"/>
        </w:rPr>
      </w:pPr>
      <w:r>
        <w:rPr>
          <w:color w:val="202020"/>
        </w:rPr>
        <w:t>„</w:t>
      </w:r>
      <w:r w:rsidRPr="00784106">
        <w:rPr>
          <w:color w:val="202020"/>
        </w:rPr>
        <w:t>(1</w:t>
      </w:r>
      <w:r w:rsidRPr="00784106">
        <w:rPr>
          <w:color w:val="202020"/>
          <w:vertAlign w:val="superscript"/>
        </w:rPr>
        <w:t>5</w:t>
      </w:r>
      <w:r w:rsidRPr="00784106">
        <w:rPr>
          <w:color w:val="202020"/>
        </w:rPr>
        <w:t xml:space="preserve">) </w:t>
      </w:r>
      <w:r>
        <w:rPr>
          <w:color w:val="202020"/>
        </w:rPr>
        <w:t xml:space="preserve">Käibedeklaratsioonil </w:t>
      </w:r>
      <w:r w:rsidRPr="00784106">
        <w:rPr>
          <w:color w:val="202020"/>
        </w:rPr>
        <w:t xml:space="preserve">kajastatakse </w:t>
      </w:r>
      <w:r>
        <w:rPr>
          <w:color w:val="202020"/>
        </w:rPr>
        <w:t xml:space="preserve">ühendusesisese käibe </w:t>
      </w:r>
      <w:r w:rsidRPr="00784106">
        <w:rPr>
          <w:color w:val="202020"/>
        </w:rPr>
        <w:t>andmed, kui:</w:t>
      </w:r>
    </w:p>
    <w:p w14:paraId="54EE39ED" w14:textId="77777777" w:rsidR="00AC078F" w:rsidRPr="00784106" w:rsidRDefault="00AC078F" w:rsidP="00AC078F">
      <w:pPr>
        <w:pStyle w:val="Normaallaadveeb"/>
        <w:shd w:val="clear" w:color="auto" w:fill="FFFFFF"/>
        <w:spacing w:before="0" w:beforeAutospacing="0" w:after="0" w:afterAutospacing="0"/>
        <w:jc w:val="both"/>
        <w:rPr>
          <w:rStyle w:val="mm"/>
          <w:color w:val="202020"/>
          <w:bdr w:val="none" w:sz="0" w:space="0" w:color="auto" w:frame="1"/>
        </w:rPr>
      </w:pPr>
      <w:r w:rsidRPr="00784106">
        <w:rPr>
          <w:color w:val="202020"/>
        </w:rPr>
        <w:t>1) maksukohustuslasel on maksustamisperioodi jooksul tekkinud kauba ühendusesisene käive, ta on maksustamisperioodi jooksul võõrandanud kaupa edasimüüjana kolmnurktehingus või ta on toimetanud Eestist teise liikmesriiki nõudmiseni varu, sealhulgas</w:t>
      </w:r>
      <w:r>
        <w:rPr>
          <w:color w:val="202020"/>
        </w:rPr>
        <w:t xml:space="preserve"> ka</w:t>
      </w:r>
      <w:r w:rsidRPr="00784106">
        <w:rPr>
          <w:color w:val="202020"/>
        </w:rPr>
        <w:t xml:space="preserve"> juhul, kui nõudmiseni varu </w:t>
      </w:r>
      <w:proofErr w:type="spellStart"/>
      <w:r w:rsidRPr="00784106">
        <w:rPr>
          <w:color w:val="202020"/>
        </w:rPr>
        <w:t>soetaja</w:t>
      </w:r>
      <w:proofErr w:type="spellEnd"/>
      <w:r w:rsidRPr="00784106">
        <w:rPr>
          <w:color w:val="202020"/>
        </w:rPr>
        <w:t xml:space="preserve"> muutub või nõudmiseni varu on toimetatud Eestisse tagasi;</w:t>
      </w:r>
      <w:bookmarkStart w:id="28" w:name="para28lg1p2"/>
    </w:p>
    <w:p w14:paraId="52311F26" w14:textId="77777777" w:rsidR="00AC078F" w:rsidRDefault="00AC078F" w:rsidP="00AC078F">
      <w:pPr>
        <w:pStyle w:val="Normaallaadveeb"/>
        <w:shd w:val="clear" w:color="auto" w:fill="FFFFFF"/>
        <w:spacing w:before="0" w:beforeAutospacing="0" w:after="0" w:afterAutospacing="0"/>
        <w:jc w:val="both"/>
        <w:rPr>
          <w:color w:val="202020"/>
          <w:shd w:val="clear" w:color="auto" w:fill="FFFFFF"/>
        </w:rPr>
      </w:pPr>
      <w:r w:rsidRPr="00784106">
        <w:rPr>
          <w:color w:val="0061AA"/>
          <w:bdr w:val="none" w:sz="0" w:space="0" w:color="auto" w:frame="1"/>
        </w:rPr>
        <w:t> </w:t>
      </w:r>
      <w:bookmarkEnd w:id="28"/>
      <w:r w:rsidRPr="00784106">
        <w:rPr>
          <w:color w:val="202020"/>
        </w:rPr>
        <w:t>2) maksukohustuslane on maksustamisperioodi jooksul osutanud teise liikmesriigi maksukohustuslasele või piiratud maksukohustuslasele käesoleva seaduse § 10 lõike 4 punktis 9 nimetatud teenust, mis kuulub maksustamisele, välja arvatud nullprotsendi</w:t>
      </w:r>
      <w:r>
        <w:rPr>
          <w:color w:val="202020"/>
        </w:rPr>
        <w:t>li</w:t>
      </w:r>
      <w:r w:rsidRPr="00784106">
        <w:rPr>
          <w:color w:val="202020"/>
        </w:rPr>
        <w:t>se maksumääraga maksustamisele, teenuse saaja liikmesriigis.</w:t>
      </w:r>
      <w:r>
        <w:rPr>
          <w:color w:val="202020"/>
          <w:shd w:val="clear" w:color="auto" w:fill="FFFFFF"/>
        </w:rPr>
        <w:t>“;</w:t>
      </w:r>
    </w:p>
    <w:p w14:paraId="4184DDC8" w14:textId="77777777" w:rsidR="00AC078F" w:rsidRDefault="00AC078F" w:rsidP="00AC078F">
      <w:pPr>
        <w:pStyle w:val="Normaallaadveeb"/>
        <w:shd w:val="clear" w:color="auto" w:fill="FFFFFF"/>
        <w:spacing w:before="0" w:beforeAutospacing="0" w:after="0" w:afterAutospacing="0"/>
        <w:jc w:val="both"/>
        <w:rPr>
          <w:color w:val="202020"/>
          <w:shd w:val="clear" w:color="auto" w:fill="FFFFFF"/>
        </w:rPr>
      </w:pPr>
    </w:p>
    <w:p w14:paraId="213D077E" w14:textId="64DD4F7B" w:rsidR="00AC078F" w:rsidRDefault="00C6008A" w:rsidP="00AC078F">
      <w:pPr>
        <w:pStyle w:val="Normaallaadveeb"/>
        <w:shd w:val="clear" w:color="auto" w:fill="FFFFFF"/>
        <w:spacing w:before="0" w:beforeAutospacing="0" w:after="0" w:afterAutospacing="0"/>
        <w:jc w:val="both"/>
        <w:rPr>
          <w:color w:val="202020"/>
          <w:shd w:val="clear" w:color="auto" w:fill="FFFFFF"/>
        </w:rPr>
      </w:pPr>
      <w:r>
        <w:rPr>
          <w:b/>
          <w:shd w:val="clear" w:color="auto" w:fill="FFFFFF"/>
        </w:rPr>
        <w:t>21</w:t>
      </w:r>
      <w:r w:rsidR="00AC078F" w:rsidRPr="00082A64">
        <w:rPr>
          <w:b/>
          <w:shd w:val="clear" w:color="auto" w:fill="FFFFFF"/>
        </w:rPr>
        <w:t>)</w:t>
      </w:r>
      <w:r w:rsidR="00AC078F" w:rsidRPr="00082A64">
        <w:rPr>
          <w:shd w:val="clear" w:color="auto" w:fill="FFFFFF"/>
        </w:rPr>
        <w:t xml:space="preserve"> </w:t>
      </w:r>
      <w:r w:rsidR="00AC078F">
        <w:rPr>
          <w:color w:val="202020"/>
          <w:shd w:val="clear" w:color="auto" w:fill="FFFFFF"/>
        </w:rPr>
        <w:t>paragrahvi 27 lõike 2 punktist 2 jäetakse välja sõnad „, ilma käibedeklaratsiooni lisata“;</w:t>
      </w:r>
    </w:p>
    <w:p w14:paraId="3D552B57" w14:textId="77777777" w:rsidR="00AC078F" w:rsidRDefault="00AC078F" w:rsidP="00AC078F">
      <w:pPr>
        <w:pStyle w:val="Normaallaadveeb"/>
        <w:shd w:val="clear" w:color="auto" w:fill="FFFFFF"/>
        <w:spacing w:before="0" w:beforeAutospacing="0" w:after="0" w:afterAutospacing="0"/>
        <w:jc w:val="both"/>
        <w:rPr>
          <w:color w:val="202020"/>
          <w:shd w:val="clear" w:color="auto" w:fill="FFFFFF"/>
        </w:rPr>
      </w:pPr>
    </w:p>
    <w:p w14:paraId="076C75C9" w14:textId="193F1A9F" w:rsidR="00AC078F" w:rsidRDefault="00C6008A" w:rsidP="00AC078F">
      <w:pPr>
        <w:pStyle w:val="Normaallaadveeb"/>
        <w:shd w:val="clear" w:color="auto" w:fill="FFFFFF"/>
        <w:spacing w:before="0" w:beforeAutospacing="0" w:after="0" w:afterAutospacing="0"/>
        <w:jc w:val="both"/>
        <w:rPr>
          <w:color w:val="202020"/>
          <w:shd w:val="clear" w:color="auto" w:fill="FFFFFF"/>
        </w:rPr>
      </w:pPr>
      <w:r>
        <w:rPr>
          <w:b/>
          <w:bCs/>
          <w:shd w:val="clear" w:color="auto" w:fill="FFFFFF"/>
        </w:rPr>
        <w:t>22</w:t>
      </w:r>
      <w:r w:rsidR="00AC078F" w:rsidRPr="00082A64">
        <w:rPr>
          <w:b/>
          <w:bCs/>
          <w:shd w:val="clear" w:color="auto" w:fill="FFFFFF"/>
        </w:rPr>
        <w:t>)</w:t>
      </w:r>
      <w:r w:rsidR="00AC078F" w:rsidRPr="00082A64">
        <w:rPr>
          <w:shd w:val="clear" w:color="auto" w:fill="FFFFFF"/>
        </w:rPr>
        <w:t xml:space="preserve"> </w:t>
      </w:r>
      <w:r w:rsidR="00AC078F">
        <w:rPr>
          <w:color w:val="202020"/>
          <w:shd w:val="clear" w:color="auto" w:fill="FFFFFF"/>
        </w:rPr>
        <w:t xml:space="preserve">paragrahv 28 tunnistatakse kehtetuks; </w:t>
      </w:r>
    </w:p>
    <w:p w14:paraId="66EF56F1" w14:textId="77777777" w:rsidR="00AC078F" w:rsidRDefault="00AC078F" w:rsidP="00AC078F">
      <w:pPr>
        <w:pStyle w:val="Normaallaadveeb"/>
        <w:shd w:val="clear" w:color="auto" w:fill="FFFFFF"/>
        <w:spacing w:before="0" w:beforeAutospacing="0" w:after="0" w:afterAutospacing="0"/>
        <w:jc w:val="both"/>
        <w:rPr>
          <w:color w:val="202020"/>
          <w:shd w:val="clear" w:color="auto" w:fill="FFFFFF"/>
        </w:rPr>
      </w:pPr>
    </w:p>
    <w:p w14:paraId="3E64A9CE" w14:textId="24ECFFAF" w:rsidR="002D438A" w:rsidRDefault="001031D0" w:rsidP="00767DF5">
      <w:pPr>
        <w:spacing w:after="0" w:line="240" w:lineRule="auto"/>
        <w:ind w:left="0" w:firstLine="0"/>
        <w:rPr>
          <w:rFonts w:eastAsiaTheme="minorHAnsi"/>
          <w:color w:val="auto"/>
          <w:szCs w:val="24"/>
          <w:lang w:eastAsia="en-US"/>
        </w:rPr>
      </w:pPr>
      <w:r>
        <w:rPr>
          <w:b/>
          <w:color w:val="auto"/>
        </w:rPr>
        <w:t>2</w:t>
      </w:r>
      <w:r w:rsidR="00C6008A">
        <w:rPr>
          <w:b/>
          <w:color w:val="auto"/>
        </w:rPr>
        <w:t>3</w:t>
      </w:r>
      <w:r w:rsidR="00531502" w:rsidRPr="000D7E60">
        <w:rPr>
          <w:b/>
          <w:color w:val="auto"/>
        </w:rPr>
        <w:t>)</w:t>
      </w:r>
      <w:r w:rsidR="00531502">
        <w:rPr>
          <w:color w:val="auto"/>
        </w:rPr>
        <w:t xml:space="preserve"> </w:t>
      </w:r>
      <w:r w:rsidR="00B212F9">
        <w:rPr>
          <w:rFonts w:eastAsiaTheme="minorHAnsi"/>
          <w:color w:val="auto"/>
          <w:szCs w:val="24"/>
          <w:lang w:eastAsia="en-US"/>
        </w:rPr>
        <w:t>p</w:t>
      </w:r>
      <w:r w:rsidR="00B212F9" w:rsidRPr="00B212F9">
        <w:rPr>
          <w:rFonts w:eastAsiaTheme="minorHAnsi"/>
          <w:color w:val="auto"/>
          <w:szCs w:val="24"/>
          <w:lang w:eastAsia="en-US"/>
        </w:rPr>
        <w:t xml:space="preserve">aragrahvi </w:t>
      </w:r>
      <w:r w:rsidR="00B212F9">
        <w:rPr>
          <w:rFonts w:eastAsiaTheme="minorHAnsi"/>
          <w:color w:val="auto"/>
          <w:szCs w:val="24"/>
          <w:lang w:eastAsia="en-US"/>
        </w:rPr>
        <w:t>29 lõike 1 esimest lauset täiendatakse pärast tekstiosa „tehingud (§ 16)“ tekstiosaga „ja teises liikmesriigis § 19</w:t>
      </w:r>
      <w:r w:rsidR="00B212F9" w:rsidRPr="00B212F9">
        <w:rPr>
          <w:rFonts w:eastAsiaTheme="minorHAnsi"/>
          <w:color w:val="auto"/>
          <w:szCs w:val="24"/>
          <w:vertAlign w:val="superscript"/>
          <w:lang w:eastAsia="en-US"/>
        </w:rPr>
        <w:t>1</w:t>
      </w:r>
      <w:r w:rsidR="00B212F9">
        <w:rPr>
          <w:rFonts w:eastAsiaTheme="minorHAnsi"/>
          <w:color w:val="auto"/>
          <w:szCs w:val="24"/>
          <w:lang w:eastAsia="en-US"/>
        </w:rPr>
        <w:t xml:space="preserve"> sätestatud tingimustel käibemaksust vabastatud tehingud“;</w:t>
      </w:r>
    </w:p>
    <w:p w14:paraId="168A81EC" w14:textId="77777777" w:rsidR="00151F82" w:rsidRDefault="00151F82" w:rsidP="00767DF5">
      <w:pPr>
        <w:spacing w:after="0" w:line="240" w:lineRule="auto"/>
        <w:ind w:left="0" w:firstLine="0"/>
        <w:rPr>
          <w:rFonts w:eastAsiaTheme="minorHAnsi"/>
          <w:color w:val="auto"/>
          <w:szCs w:val="24"/>
          <w:lang w:eastAsia="en-US"/>
        </w:rPr>
      </w:pPr>
    </w:p>
    <w:p w14:paraId="23E24E1F" w14:textId="319A78B4" w:rsidR="00151F82" w:rsidRDefault="00151F82" w:rsidP="00767DF5">
      <w:pPr>
        <w:spacing w:after="0" w:line="240" w:lineRule="auto"/>
        <w:ind w:left="0" w:firstLine="0"/>
        <w:rPr>
          <w:rFonts w:eastAsiaTheme="minorHAnsi"/>
          <w:color w:val="auto"/>
          <w:szCs w:val="24"/>
          <w:lang w:eastAsia="en-US"/>
        </w:rPr>
      </w:pPr>
      <w:r w:rsidRPr="00C6008A">
        <w:rPr>
          <w:rFonts w:eastAsiaTheme="minorHAnsi"/>
          <w:b/>
          <w:bCs/>
          <w:color w:val="auto"/>
          <w:szCs w:val="24"/>
          <w:lang w:eastAsia="en-US"/>
        </w:rPr>
        <w:t>2</w:t>
      </w:r>
      <w:r w:rsidR="00C6008A" w:rsidRPr="00C6008A">
        <w:rPr>
          <w:rFonts w:eastAsiaTheme="minorHAnsi"/>
          <w:b/>
          <w:bCs/>
          <w:color w:val="auto"/>
          <w:szCs w:val="24"/>
          <w:lang w:eastAsia="en-US"/>
        </w:rPr>
        <w:t>4</w:t>
      </w:r>
      <w:r w:rsidRPr="00C6008A">
        <w:rPr>
          <w:rFonts w:eastAsiaTheme="minorHAnsi"/>
          <w:b/>
          <w:bCs/>
          <w:color w:val="auto"/>
          <w:szCs w:val="24"/>
          <w:lang w:eastAsia="en-US"/>
        </w:rPr>
        <w:t>)</w:t>
      </w:r>
      <w:r>
        <w:rPr>
          <w:rFonts w:eastAsiaTheme="minorHAnsi"/>
          <w:color w:val="auto"/>
          <w:szCs w:val="24"/>
          <w:lang w:eastAsia="en-US"/>
        </w:rPr>
        <w:t xml:space="preserve"> paragrahvi 29 lõiget 12 täiendatakse </w:t>
      </w:r>
      <w:r w:rsidR="00295E06">
        <w:rPr>
          <w:rFonts w:eastAsiaTheme="minorHAnsi"/>
          <w:color w:val="auto"/>
          <w:szCs w:val="24"/>
          <w:lang w:eastAsia="en-US"/>
        </w:rPr>
        <w:t xml:space="preserve">pärast </w:t>
      </w:r>
      <w:r w:rsidR="001D1AE0">
        <w:rPr>
          <w:rFonts w:eastAsiaTheme="minorHAnsi"/>
          <w:color w:val="auto"/>
          <w:szCs w:val="24"/>
          <w:lang w:eastAsia="en-US"/>
        </w:rPr>
        <w:t>sõna</w:t>
      </w:r>
      <w:r w:rsidR="00295E06">
        <w:rPr>
          <w:rFonts w:eastAsiaTheme="minorHAnsi"/>
          <w:color w:val="auto"/>
          <w:szCs w:val="24"/>
          <w:lang w:eastAsia="en-US"/>
        </w:rPr>
        <w:t xml:space="preserve"> „käibemaks“ teksti</w:t>
      </w:r>
      <w:r>
        <w:rPr>
          <w:rFonts w:eastAsiaTheme="minorHAnsi"/>
          <w:color w:val="auto"/>
          <w:szCs w:val="24"/>
          <w:lang w:eastAsia="en-US"/>
        </w:rPr>
        <w:t>osaga „, arvestades § 3 lõikes 7 sätestatud erisust“;</w:t>
      </w:r>
    </w:p>
    <w:p w14:paraId="5343E15C" w14:textId="77777777" w:rsidR="001031D0" w:rsidRDefault="001031D0" w:rsidP="001031D0">
      <w:pPr>
        <w:pStyle w:val="Normaallaadveeb"/>
        <w:shd w:val="clear" w:color="auto" w:fill="FFFFFF"/>
        <w:spacing w:before="0" w:beforeAutospacing="0" w:after="0" w:afterAutospacing="0"/>
        <w:jc w:val="both"/>
        <w:rPr>
          <w:b/>
          <w:bCs/>
          <w:color w:val="C00000"/>
          <w:shd w:val="clear" w:color="auto" w:fill="FFFFFF"/>
        </w:rPr>
      </w:pPr>
    </w:p>
    <w:p w14:paraId="05B4840C" w14:textId="33199FB6" w:rsidR="001031D0" w:rsidRPr="00784106" w:rsidRDefault="001031D0" w:rsidP="001031D0">
      <w:pPr>
        <w:pStyle w:val="Normaallaadveeb"/>
        <w:shd w:val="clear" w:color="auto" w:fill="FFFFFF"/>
        <w:spacing w:before="0" w:beforeAutospacing="0" w:after="0" w:afterAutospacing="0"/>
        <w:jc w:val="both"/>
        <w:rPr>
          <w:rStyle w:val="mm"/>
          <w:color w:val="202020"/>
          <w:bdr w:val="none" w:sz="0" w:space="0" w:color="auto" w:frame="1"/>
        </w:rPr>
      </w:pPr>
      <w:r w:rsidRPr="00082A64">
        <w:rPr>
          <w:b/>
          <w:bCs/>
          <w:shd w:val="clear" w:color="auto" w:fill="FFFFFF"/>
        </w:rPr>
        <w:t>2</w:t>
      </w:r>
      <w:r w:rsidR="00C6008A">
        <w:rPr>
          <w:b/>
          <w:bCs/>
          <w:shd w:val="clear" w:color="auto" w:fill="FFFFFF"/>
        </w:rPr>
        <w:t>5</w:t>
      </w:r>
      <w:r w:rsidRPr="00082A64">
        <w:rPr>
          <w:b/>
          <w:bCs/>
          <w:shd w:val="clear" w:color="auto" w:fill="FFFFFF"/>
        </w:rPr>
        <w:t>)</w:t>
      </w:r>
      <w:r w:rsidRPr="00082A64">
        <w:rPr>
          <w:shd w:val="clear" w:color="auto" w:fill="FFFFFF"/>
        </w:rPr>
        <w:t xml:space="preserve"> </w:t>
      </w:r>
      <w:r>
        <w:rPr>
          <w:color w:val="202020"/>
          <w:shd w:val="clear" w:color="auto" w:fill="FFFFFF"/>
        </w:rPr>
        <w:t>paragrahvi 30 lõige 6 tunnistatakse kehtetuks;</w:t>
      </w:r>
    </w:p>
    <w:p w14:paraId="5A222BB2" w14:textId="77777777" w:rsidR="000D5FDF" w:rsidRDefault="000D5FDF" w:rsidP="00767DF5">
      <w:pPr>
        <w:spacing w:after="0" w:line="240" w:lineRule="auto"/>
        <w:ind w:left="0" w:firstLine="0"/>
        <w:rPr>
          <w:rFonts w:eastAsiaTheme="minorHAnsi"/>
          <w:color w:val="auto"/>
          <w:szCs w:val="24"/>
          <w:lang w:eastAsia="en-US"/>
        </w:rPr>
      </w:pPr>
    </w:p>
    <w:p w14:paraId="5B069BE7" w14:textId="2C3C11E5" w:rsidR="00EF0DE3" w:rsidRPr="007000E9" w:rsidRDefault="001031D0" w:rsidP="007000E9">
      <w:pPr>
        <w:rPr>
          <w:color w:val="202020"/>
          <w:shd w:val="clear" w:color="auto" w:fill="FFFFFF"/>
        </w:rPr>
      </w:pPr>
      <w:bookmarkStart w:id="29" w:name="_Hlk161840885"/>
      <w:r w:rsidRPr="0001468B">
        <w:rPr>
          <w:rFonts w:eastAsiaTheme="minorHAnsi"/>
          <w:b/>
          <w:bCs/>
          <w:color w:val="auto"/>
          <w:szCs w:val="24"/>
          <w:lang w:eastAsia="en-US"/>
        </w:rPr>
        <w:t>2</w:t>
      </w:r>
      <w:r w:rsidR="00C6008A" w:rsidRPr="0001468B">
        <w:rPr>
          <w:rFonts w:eastAsiaTheme="minorHAnsi"/>
          <w:b/>
          <w:bCs/>
          <w:color w:val="auto"/>
          <w:szCs w:val="24"/>
          <w:lang w:eastAsia="en-US"/>
        </w:rPr>
        <w:t>6</w:t>
      </w:r>
      <w:r w:rsidR="000D5FDF" w:rsidRPr="0001468B">
        <w:rPr>
          <w:rFonts w:eastAsiaTheme="minorHAnsi"/>
          <w:b/>
          <w:bCs/>
          <w:color w:val="auto"/>
          <w:szCs w:val="24"/>
          <w:lang w:eastAsia="en-US"/>
        </w:rPr>
        <w:t>)</w:t>
      </w:r>
      <w:r w:rsidR="007000E9" w:rsidRPr="007000E9">
        <w:rPr>
          <w:color w:val="202020"/>
          <w:shd w:val="clear" w:color="auto" w:fill="FFFFFF"/>
        </w:rPr>
        <w:t xml:space="preserve"> </w:t>
      </w:r>
      <w:r w:rsidR="00EF0DE3" w:rsidRPr="007000E9">
        <w:rPr>
          <w:color w:val="202020"/>
          <w:shd w:val="clear" w:color="auto" w:fill="FFFFFF"/>
        </w:rPr>
        <w:t>paragrahvi 32 lõi</w:t>
      </w:r>
      <w:r w:rsidR="00295E06">
        <w:rPr>
          <w:color w:val="202020"/>
          <w:shd w:val="clear" w:color="auto" w:fill="FFFFFF"/>
        </w:rPr>
        <w:t>get</w:t>
      </w:r>
      <w:r w:rsidR="00EF0DE3" w:rsidRPr="007000E9">
        <w:rPr>
          <w:color w:val="202020"/>
          <w:shd w:val="clear" w:color="auto" w:fill="FFFFFF"/>
        </w:rPr>
        <w:t xml:space="preserve"> 4 </w:t>
      </w:r>
      <w:r w:rsidR="00295E06">
        <w:rPr>
          <w:color w:val="202020"/>
          <w:shd w:val="clear" w:color="auto" w:fill="FFFFFF"/>
        </w:rPr>
        <w:t xml:space="preserve">täiendatakse pärast esimest lauset </w:t>
      </w:r>
      <w:del w:id="30" w:author="Iivika Sale" w:date="2024-03-20T15:18:00Z">
        <w:r w:rsidR="00295E06" w:rsidDel="00013681">
          <w:rPr>
            <w:color w:val="202020"/>
            <w:shd w:val="clear" w:color="auto" w:fill="FFFFFF"/>
          </w:rPr>
          <w:delText xml:space="preserve">uue </w:delText>
        </w:r>
      </w:del>
      <w:r w:rsidR="00295E06">
        <w:rPr>
          <w:color w:val="202020"/>
          <w:shd w:val="clear" w:color="auto" w:fill="FFFFFF"/>
        </w:rPr>
        <w:t xml:space="preserve">lausega </w:t>
      </w:r>
      <w:r w:rsidR="00EF0DE3" w:rsidRPr="007000E9">
        <w:rPr>
          <w:color w:val="202020"/>
          <w:shd w:val="clear" w:color="auto" w:fill="FFFFFF"/>
        </w:rPr>
        <w:t>järgmises sõnastuses:</w:t>
      </w:r>
    </w:p>
    <w:p w14:paraId="14E1B2BD" w14:textId="00680FCD" w:rsidR="000D5FDF" w:rsidRPr="007000E9" w:rsidRDefault="00EF0DE3" w:rsidP="00EF0DE3">
      <w:pPr>
        <w:rPr>
          <w:color w:val="auto"/>
          <w:shd w:val="clear" w:color="auto" w:fill="FFFFFF"/>
        </w:rPr>
      </w:pPr>
      <w:r w:rsidRPr="007000E9">
        <w:rPr>
          <w:color w:val="auto"/>
          <w:shd w:val="clear" w:color="auto" w:fill="FFFFFF"/>
        </w:rPr>
        <w:t xml:space="preserve">„Põhivara esmasel kasutusele võtmisel korrigeeritakse sisendkäibemaks </w:t>
      </w:r>
      <w:r w:rsidR="001B7ED0">
        <w:rPr>
          <w:color w:val="auto"/>
          <w:shd w:val="clear" w:color="auto" w:fill="FFFFFF"/>
        </w:rPr>
        <w:t xml:space="preserve">täies ulatuses </w:t>
      </w:r>
      <w:r w:rsidRPr="007000E9">
        <w:rPr>
          <w:color w:val="auto"/>
          <w:shd w:val="clear" w:color="auto" w:fill="FFFFFF"/>
        </w:rPr>
        <w:t>vastavalt põhivara tegelikule maksustatava käibe tarbeks kasutamise osatähtsusele põhivara kasutamisele võtmise maksustamisperioodil.“;</w:t>
      </w:r>
    </w:p>
    <w:p w14:paraId="6C2B55D2" w14:textId="77777777" w:rsidR="005D347D" w:rsidRPr="007000E9" w:rsidRDefault="005D347D" w:rsidP="00EF0DE3">
      <w:pPr>
        <w:rPr>
          <w:color w:val="auto"/>
          <w:shd w:val="clear" w:color="auto" w:fill="FFFFFF"/>
        </w:rPr>
      </w:pPr>
    </w:p>
    <w:p w14:paraId="6900DDFC" w14:textId="0C149AD7" w:rsidR="005D347D" w:rsidRPr="007000E9" w:rsidRDefault="007000E9" w:rsidP="0001468B">
      <w:pPr>
        <w:rPr>
          <w:color w:val="202020"/>
          <w:shd w:val="clear" w:color="auto" w:fill="FFFFFF"/>
        </w:rPr>
      </w:pPr>
      <w:r w:rsidRPr="0001468B">
        <w:rPr>
          <w:b/>
          <w:bCs/>
          <w:color w:val="auto"/>
          <w:shd w:val="clear" w:color="auto" w:fill="FFFFFF"/>
        </w:rPr>
        <w:t>2</w:t>
      </w:r>
      <w:r w:rsidR="00C6008A" w:rsidRPr="0001468B">
        <w:rPr>
          <w:b/>
          <w:bCs/>
          <w:color w:val="auto"/>
          <w:shd w:val="clear" w:color="auto" w:fill="FFFFFF"/>
        </w:rPr>
        <w:t>7</w:t>
      </w:r>
      <w:r w:rsidRPr="0001468B">
        <w:rPr>
          <w:b/>
          <w:bCs/>
          <w:color w:val="auto"/>
          <w:shd w:val="clear" w:color="auto" w:fill="FFFFFF"/>
        </w:rPr>
        <w:t>)</w:t>
      </w:r>
      <w:r w:rsidRPr="007000E9">
        <w:rPr>
          <w:color w:val="auto"/>
          <w:shd w:val="clear" w:color="auto" w:fill="FFFFFF"/>
        </w:rPr>
        <w:t xml:space="preserve"> p</w:t>
      </w:r>
      <w:r w:rsidR="005D347D" w:rsidRPr="007000E9">
        <w:rPr>
          <w:color w:val="auto"/>
          <w:shd w:val="clear" w:color="auto" w:fill="FFFFFF"/>
        </w:rPr>
        <w:t xml:space="preserve">aragrahvi 32 lõike 4 </w:t>
      </w:r>
      <w:r w:rsidR="001B7ED0">
        <w:rPr>
          <w:color w:val="auto"/>
          <w:shd w:val="clear" w:color="auto" w:fill="FFFFFF"/>
        </w:rPr>
        <w:t xml:space="preserve">kolmandas </w:t>
      </w:r>
      <w:r w:rsidR="005D347D" w:rsidRPr="007000E9">
        <w:rPr>
          <w:color w:val="auto"/>
          <w:shd w:val="clear" w:color="auto" w:fill="FFFFFF"/>
        </w:rPr>
        <w:t xml:space="preserve">lauses asendatakse sõnad </w:t>
      </w:r>
      <w:r w:rsidRPr="007000E9">
        <w:rPr>
          <w:color w:val="auto"/>
          <w:shd w:val="clear" w:color="auto" w:fill="FFFFFF"/>
        </w:rPr>
        <w:t>„S</w:t>
      </w:r>
      <w:r w:rsidRPr="007000E9">
        <w:rPr>
          <w:color w:val="202020"/>
          <w:shd w:val="clear" w:color="auto" w:fill="FFFFFF"/>
        </w:rPr>
        <w:t>isendkäibemaksu korrigeeritakse vastavalt“ sõnadega „Edaspidi korrigeeritakse sisendkäibemaksu vastavalt“;</w:t>
      </w:r>
    </w:p>
    <w:bookmarkEnd w:id="29"/>
    <w:p w14:paraId="7205A2BD" w14:textId="77777777" w:rsidR="00121183" w:rsidRDefault="00121183" w:rsidP="00767DF5">
      <w:pPr>
        <w:spacing w:after="0" w:line="240" w:lineRule="auto"/>
        <w:ind w:left="0" w:firstLine="0"/>
        <w:rPr>
          <w:color w:val="auto"/>
        </w:rPr>
      </w:pPr>
    </w:p>
    <w:p w14:paraId="483F866F" w14:textId="563BAE62" w:rsidR="00121183" w:rsidRDefault="001031D0" w:rsidP="00767DF5">
      <w:pPr>
        <w:spacing w:after="0" w:line="240" w:lineRule="auto"/>
        <w:ind w:left="0" w:firstLine="0"/>
        <w:rPr>
          <w:color w:val="auto"/>
        </w:rPr>
      </w:pPr>
      <w:r>
        <w:rPr>
          <w:b/>
          <w:color w:val="auto"/>
        </w:rPr>
        <w:t>2</w:t>
      </w:r>
      <w:r w:rsidR="00C6008A">
        <w:rPr>
          <w:b/>
          <w:color w:val="auto"/>
        </w:rPr>
        <w:t>8</w:t>
      </w:r>
      <w:r w:rsidR="00121183" w:rsidRPr="00F505B6">
        <w:rPr>
          <w:b/>
          <w:color w:val="auto"/>
        </w:rPr>
        <w:t>)</w:t>
      </w:r>
      <w:r w:rsidR="00121183">
        <w:rPr>
          <w:color w:val="auto"/>
        </w:rPr>
        <w:t xml:space="preserve"> paragrahvi 41 lõike 1 punktist 1 jäetakse välja sõnad „Eesti või teise liikmesriigi“; </w:t>
      </w:r>
    </w:p>
    <w:p w14:paraId="00732C6E" w14:textId="77777777" w:rsidR="00121183" w:rsidRDefault="00121183" w:rsidP="00767DF5">
      <w:pPr>
        <w:spacing w:after="0" w:line="240" w:lineRule="auto"/>
        <w:ind w:left="0" w:firstLine="0"/>
        <w:rPr>
          <w:color w:val="auto"/>
        </w:rPr>
      </w:pPr>
    </w:p>
    <w:p w14:paraId="6B28C546" w14:textId="7CCE358A" w:rsidR="00121183" w:rsidRDefault="001031D0" w:rsidP="009C5257">
      <w:pPr>
        <w:spacing w:after="0" w:line="240" w:lineRule="auto"/>
        <w:ind w:left="0" w:firstLine="0"/>
        <w:rPr>
          <w:color w:val="auto"/>
        </w:rPr>
      </w:pPr>
      <w:r>
        <w:rPr>
          <w:b/>
          <w:color w:val="auto"/>
        </w:rPr>
        <w:t>2</w:t>
      </w:r>
      <w:r w:rsidR="00C6008A">
        <w:rPr>
          <w:b/>
          <w:color w:val="auto"/>
        </w:rPr>
        <w:t>9</w:t>
      </w:r>
      <w:r w:rsidR="00121183" w:rsidRPr="00F505B6">
        <w:rPr>
          <w:b/>
          <w:color w:val="auto"/>
        </w:rPr>
        <w:t>)</w:t>
      </w:r>
      <w:r w:rsidR="00F505B6">
        <w:rPr>
          <w:color w:val="auto"/>
        </w:rPr>
        <w:t xml:space="preserve"> paragrahvi 41 lõi</w:t>
      </w:r>
      <w:r w:rsidR="009C5257">
        <w:rPr>
          <w:color w:val="auto"/>
        </w:rPr>
        <w:t xml:space="preserve">ke </w:t>
      </w:r>
      <w:r w:rsidR="00F505B6">
        <w:rPr>
          <w:color w:val="auto"/>
        </w:rPr>
        <w:t>5</w:t>
      </w:r>
      <w:r w:rsidR="00121183">
        <w:rPr>
          <w:color w:val="auto"/>
        </w:rPr>
        <w:t xml:space="preserve"> </w:t>
      </w:r>
      <w:r w:rsidR="009C5257">
        <w:rPr>
          <w:color w:val="auto"/>
        </w:rPr>
        <w:t xml:space="preserve">punktis 2 asendatakse </w:t>
      </w:r>
      <w:r w:rsidR="00295E06">
        <w:rPr>
          <w:color w:val="auto"/>
        </w:rPr>
        <w:t>sõnad</w:t>
      </w:r>
      <w:r w:rsidR="009C5257">
        <w:rPr>
          <w:color w:val="auto"/>
        </w:rPr>
        <w:t xml:space="preserve"> „või autoriõiguse valdaja“ </w:t>
      </w:r>
      <w:ins w:id="31" w:author="Iivika Sale" w:date="2024-03-22T09:15:00Z">
        <w:r w:rsidR="002C7586">
          <w:rPr>
            <w:color w:val="auto"/>
          </w:rPr>
          <w:t>tekstiosa</w:t>
        </w:r>
      </w:ins>
      <w:del w:id="32" w:author="Iivika Sale" w:date="2024-03-22T09:15:00Z">
        <w:r w:rsidR="00295E06" w:rsidDel="002C7586">
          <w:rPr>
            <w:color w:val="auto"/>
          </w:rPr>
          <w:delText>sõnade</w:delText>
        </w:r>
      </w:del>
      <w:r w:rsidR="00295E06">
        <w:rPr>
          <w:color w:val="auto"/>
        </w:rPr>
        <w:t>ga</w:t>
      </w:r>
      <w:r w:rsidR="009C5257">
        <w:rPr>
          <w:color w:val="auto"/>
        </w:rPr>
        <w:t xml:space="preserve"> „, autoriõiguse valdaja või</w:t>
      </w:r>
      <w:r w:rsidR="009C5257" w:rsidRPr="009C5257">
        <w:rPr>
          <w:color w:val="auto"/>
        </w:rPr>
        <w:t xml:space="preserve"> </w:t>
      </w:r>
      <w:r w:rsidR="009C5257">
        <w:rPr>
          <w:color w:val="auto"/>
        </w:rPr>
        <w:t>maksukohustuslane, kes ei järgi seda teost edasi müües käesolevas paragrahvis sätestatud käibemaksuga maksustamise erikorda“;</w:t>
      </w:r>
    </w:p>
    <w:p w14:paraId="48EF3869" w14:textId="77777777" w:rsidR="0050798E" w:rsidRDefault="0050798E" w:rsidP="009C5257">
      <w:pPr>
        <w:spacing w:after="0" w:line="240" w:lineRule="auto"/>
        <w:ind w:left="0" w:firstLine="0"/>
        <w:rPr>
          <w:color w:val="auto"/>
        </w:rPr>
      </w:pPr>
    </w:p>
    <w:p w14:paraId="47035AEF" w14:textId="6C91E24A" w:rsidR="0050798E" w:rsidRDefault="00C6008A" w:rsidP="009C5257">
      <w:pPr>
        <w:spacing w:after="0" w:line="240" w:lineRule="auto"/>
        <w:ind w:left="0" w:firstLine="0"/>
        <w:rPr>
          <w:color w:val="auto"/>
        </w:rPr>
      </w:pPr>
      <w:r>
        <w:rPr>
          <w:b/>
          <w:bCs/>
          <w:color w:val="auto"/>
        </w:rPr>
        <w:t>30</w:t>
      </w:r>
      <w:r w:rsidR="0050798E" w:rsidRPr="0050798E">
        <w:rPr>
          <w:b/>
          <w:bCs/>
          <w:color w:val="auto"/>
        </w:rPr>
        <w:t>)</w:t>
      </w:r>
      <w:r w:rsidR="0050798E">
        <w:rPr>
          <w:color w:val="auto"/>
        </w:rPr>
        <w:t xml:space="preserve"> paragrahvi 44 lõigetes 1 ja 9 asendatakse </w:t>
      </w:r>
      <w:del w:id="33" w:author="Iivika Sale" w:date="2024-03-20T16:11:00Z">
        <w:r w:rsidR="007D1DFD" w:rsidDel="00E47964">
          <w:rPr>
            <w:color w:val="auto"/>
          </w:rPr>
          <w:delText>tekstiosa</w:delText>
        </w:r>
        <w:r w:rsidR="0050798E" w:rsidDel="00E47964">
          <w:rPr>
            <w:color w:val="auto"/>
          </w:rPr>
          <w:delText xml:space="preserve"> </w:delText>
        </w:r>
      </w:del>
      <w:ins w:id="34" w:author="Iivika Sale" w:date="2024-03-20T16:11:00Z">
        <w:r w:rsidR="00E47964">
          <w:rPr>
            <w:color w:val="auto"/>
          </w:rPr>
          <w:t xml:space="preserve">sõnad </w:t>
        </w:r>
      </w:ins>
      <w:r w:rsidR="0050798E">
        <w:rPr>
          <w:color w:val="auto"/>
        </w:rPr>
        <w:t xml:space="preserve">„maksustatav käive“ </w:t>
      </w:r>
      <w:r w:rsidR="001D1AE0">
        <w:rPr>
          <w:color w:val="auto"/>
        </w:rPr>
        <w:t>tekstiosaga</w:t>
      </w:r>
      <w:r w:rsidR="0050798E">
        <w:rPr>
          <w:color w:val="auto"/>
        </w:rPr>
        <w:t xml:space="preserve"> „</w:t>
      </w:r>
      <w:r w:rsidR="003357CB">
        <w:rPr>
          <w:color w:val="auto"/>
        </w:rPr>
        <w:t>käesoleva seaduse § 19</w:t>
      </w:r>
      <w:r w:rsidR="003357CB" w:rsidRPr="003357CB">
        <w:rPr>
          <w:color w:val="auto"/>
          <w:vertAlign w:val="superscript"/>
        </w:rPr>
        <w:t>1</w:t>
      </w:r>
      <w:r w:rsidR="003357CB">
        <w:rPr>
          <w:color w:val="auto"/>
        </w:rPr>
        <w:t xml:space="preserve"> lõikes 3</w:t>
      </w:r>
      <w:r w:rsidR="003357CB" w:rsidRPr="003357CB">
        <w:rPr>
          <w:color w:val="202020"/>
          <w:szCs w:val="24"/>
          <w:shd w:val="clear" w:color="auto" w:fill="FFFFFF"/>
        </w:rPr>
        <w:t xml:space="preserve"> </w:t>
      </w:r>
      <w:r w:rsidR="003357CB" w:rsidRPr="0016017C">
        <w:rPr>
          <w:color w:val="202020"/>
          <w:szCs w:val="24"/>
          <w:shd w:val="clear" w:color="auto" w:fill="FFFFFF"/>
        </w:rPr>
        <w:t>nimetatud tehingute käive, mille tekkimise koht on Eesti</w:t>
      </w:r>
      <w:commentRangeStart w:id="35"/>
      <w:ins w:id="36" w:author="Iivika Sale" w:date="2024-03-20T16:12:00Z">
        <w:r w:rsidR="00E47964" w:rsidRPr="001A7E77">
          <w:rPr>
            <w:color w:val="202020"/>
            <w:szCs w:val="24"/>
            <w:shd w:val="clear" w:color="auto" w:fill="FFFFFF"/>
          </w:rPr>
          <w:t>,</w:t>
        </w:r>
      </w:ins>
      <w:commentRangeEnd w:id="35"/>
      <w:ins w:id="37" w:author="Iivika Sale" w:date="2024-03-21T12:29:00Z">
        <w:r w:rsidR="001A7E77">
          <w:rPr>
            <w:rStyle w:val="Kommentaariviide"/>
          </w:rPr>
          <w:commentReference w:id="35"/>
        </w:r>
      </w:ins>
      <w:r w:rsidR="003357CB">
        <w:rPr>
          <w:color w:val="202020"/>
          <w:szCs w:val="24"/>
          <w:shd w:val="clear" w:color="auto" w:fill="FFFFFF"/>
        </w:rPr>
        <w:t>“;</w:t>
      </w:r>
    </w:p>
    <w:p w14:paraId="4D920351" w14:textId="77777777" w:rsidR="00616500" w:rsidRDefault="00616500" w:rsidP="00767DF5">
      <w:pPr>
        <w:spacing w:after="0" w:line="240" w:lineRule="auto"/>
        <w:ind w:left="0" w:firstLine="0"/>
        <w:rPr>
          <w:color w:val="auto"/>
        </w:rPr>
      </w:pPr>
    </w:p>
    <w:p w14:paraId="3CA15655" w14:textId="31106C40" w:rsidR="00C36FEC" w:rsidRDefault="00C6008A" w:rsidP="00767DF5">
      <w:pPr>
        <w:spacing w:after="0" w:line="240" w:lineRule="auto"/>
        <w:ind w:left="0" w:firstLine="0"/>
        <w:rPr>
          <w:rFonts w:eastAsiaTheme="minorHAnsi"/>
          <w:b/>
          <w:color w:val="auto"/>
          <w:szCs w:val="24"/>
          <w:lang w:eastAsia="en-US"/>
        </w:rPr>
      </w:pPr>
      <w:r>
        <w:rPr>
          <w:b/>
          <w:bCs/>
          <w:color w:val="auto"/>
        </w:rPr>
        <w:t>31</w:t>
      </w:r>
      <w:r w:rsidR="00616500" w:rsidRPr="004E714E">
        <w:rPr>
          <w:b/>
          <w:bCs/>
          <w:color w:val="auto"/>
        </w:rPr>
        <w:t>)</w:t>
      </w:r>
      <w:r w:rsidR="00616500">
        <w:rPr>
          <w:color w:val="auto"/>
        </w:rPr>
        <w:t xml:space="preserve"> </w:t>
      </w:r>
      <w:r w:rsidR="00616500" w:rsidRPr="00CA69CB">
        <w:rPr>
          <w:color w:val="202020"/>
          <w:szCs w:val="24"/>
          <w:shd w:val="clear" w:color="auto" w:fill="FFFFFF"/>
        </w:rPr>
        <w:t>seaduse normitehnilis</w:t>
      </w:r>
      <w:r w:rsidR="00343AFB">
        <w:rPr>
          <w:color w:val="202020"/>
          <w:szCs w:val="24"/>
          <w:shd w:val="clear" w:color="auto" w:fill="FFFFFF"/>
        </w:rPr>
        <w:t>e märkuse tekstiosa „</w:t>
      </w:r>
      <w:r w:rsidR="00343AFB" w:rsidRPr="00343AFB">
        <w:rPr>
          <w:color w:val="202020"/>
          <w:szCs w:val="24"/>
          <w:shd w:val="clear" w:color="auto" w:fill="FFFFFF"/>
        </w:rPr>
        <w:t>(EL) 2021/1159 (ELT L 250, 15.07.2021, lk 1–3)</w:t>
      </w:r>
      <w:r w:rsidR="00343AFB">
        <w:rPr>
          <w:color w:val="202020"/>
          <w:szCs w:val="24"/>
          <w:shd w:val="clear" w:color="auto" w:fill="FFFFFF"/>
        </w:rPr>
        <w:t>“ asendatakse tekstiosaga</w:t>
      </w:r>
      <w:r w:rsidR="00616500" w:rsidRPr="00CA69CB">
        <w:rPr>
          <w:color w:val="202020"/>
          <w:szCs w:val="24"/>
          <w:shd w:val="clear" w:color="auto" w:fill="FFFFFF"/>
        </w:rPr>
        <w:t xml:space="preserve"> „ (EL) 2020/285 (ELT L </w:t>
      </w:r>
      <w:r w:rsidR="004E714E" w:rsidRPr="00CA69CB">
        <w:rPr>
          <w:rStyle w:val="Rhutus"/>
          <w:i w:val="0"/>
          <w:iCs w:val="0"/>
          <w:szCs w:val="24"/>
          <w:shd w:val="clear" w:color="auto" w:fill="FFFFFF"/>
        </w:rPr>
        <w:t>62, 02.03.2020, lk 13–23</w:t>
      </w:r>
      <w:r w:rsidR="00616500" w:rsidRPr="00CA69CB">
        <w:rPr>
          <w:color w:val="202020"/>
          <w:szCs w:val="24"/>
          <w:shd w:val="clear" w:color="auto" w:fill="FFFFFF"/>
        </w:rPr>
        <w:t>)</w:t>
      </w:r>
      <w:r w:rsidR="004E714E" w:rsidRPr="00CA69CB">
        <w:rPr>
          <w:color w:val="202020"/>
          <w:szCs w:val="24"/>
          <w:shd w:val="clear" w:color="auto" w:fill="FFFFFF"/>
        </w:rPr>
        <w:t>,</w:t>
      </w:r>
      <w:r w:rsidR="004E714E" w:rsidRPr="00CA69CB">
        <w:rPr>
          <w:szCs w:val="24"/>
        </w:rPr>
        <w:t xml:space="preserve"> </w:t>
      </w:r>
      <w:r w:rsidR="00343AFB" w:rsidRPr="00343AFB">
        <w:rPr>
          <w:szCs w:val="24"/>
        </w:rPr>
        <w:t>(EL) 2021/1159 (ELT L 250, 15.07.2021, lk 1–3)</w:t>
      </w:r>
      <w:r w:rsidR="00343AFB">
        <w:rPr>
          <w:szCs w:val="24"/>
        </w:rPr>
        <w:t>,</w:t>
      </w:r>
      <w:r w:rsidR="00343AFB" w:rsidRPr="00343AFB">
        <w:rPr>
          <w:szCs w:val="24"/>
        </w:rPr>
        <w:t xml:space="preserve"> </w:t>
      </w:r>
      <w:r w:rsidR="004E714E" w:rsidRPr="00CA69CB">
        <w:rPr>
          <w:szCs w:val="24"/>
        </w:rPr>
        <w:t xml:space="preserve">(EL) 2022/542 (ELT L </w:t>
      </w:r>
      <w:r w:rsidR="004E714E" w:rsidRPr="00CA69CB">
        <w:rPr>
          <w:szCs w:val="24"/>
          <w:shd w:val="clear" w:color="auto" w:fill="FFFFFF"/>
        </w:rPr>
        <w:t xml:space="preserve">107, 6.4.2022, </w:t>
      </w:r>
      <w:r w:rsidR="00CA69CB" w:rsidRPr="00CA69CB">
        <w:rPr>
          <w:szCs w:val="24"/>
          <w:shd w:val="clear" w:color="auto" w:fill="FFFFFF"/>
        </w:rPr>
        <w:t>lk</w:t>
      </w:r>
      <w:r w:rsidR="004E714E" w:rsidRPr="00CA69CB">
        <w:rPr>
          <w:szCs w:val="24"/>
          <w:shd w:val="clear" w:color="auto" w:fill="FFFFFF"/>
        </w:rPr>
        <w:t xml:space="preserve"> 1</w:t>
      </w:r>
      <w:bookmarkStart w:id="38" w:name="_Hlk157696747"/>
      <w:r w:rsidR="004E714E" w:rsidRPr="00CA69CB">
        <w:rPr>
          <w:szCs w:val="24"/>
          <w:shd w:val="clear" w:color="auto" w:fill="FFFFFF"/>
        </w:rPr>
        <w:t>–</w:t>
      </w:r>
      <w:bookmarkEnd w:id="38"/>
      <w:r w:rsidR="004E714E" w:rsidRPr="00CA69CB">
        <w:rPr>
          <w:szCs w:val="24"/>
          <w:shd w:val="clear" w:color="auto" w:fill="FFFFFF"/>
        </w:rPr>
        <w:t>12)“.</w:t>
      </w:r>
    </w:p>
    <w:p w14:paraId="4B0685E4" w14:textId="77777777" w:rsidR="00B212F9" w:rsidRDefault="00B212F9" w:rsidP="00767DF5">
      <w:pPr>
        <w:spacing w:after="0" w:line="240" w:lineRule="auto"/>
        <w:ind w:left="0" w:firstLine="0"/>
        <w:rPr>
          <w:rFonts w:eastAsiaTheme="minorHAnsi"/>
          <w:b/>
          <w:color w:val="auto"/>
          <w:szCs w:val="24"/>
          <w:lang w:eastAsia="en-US"/>
        </w:rPr>
      </w:pPr>
    </w:p>
    <w:p w14:paraId="6387F744" w14:textId="1B697ADC" w:rsidR="005B5E69" w:rsidRDefault="002D438A" w:rsidP="00767DF5">
      <w:pPr>
        <w:spacing w:after="0" w:line="240" w:lineRule="auto"/>
        <w:ind w:left="0" w:firstLine="0"/>
        <w:rPr>
          <w:rFonts w:eastAsiaTheme="minorHAnsi"/>
          <w:b/>
          <w:color w:val="auto"/>
          <w:szCs w:val="24"/>
          <w:lang w:eastAsia="en-US"/>
        </w:rPr>
      </w:pPr>
      <w:r>
        <w:rPr>
          <w:rFonts w:eastAsiaTheme="minorHAnsi"/>
          <w:b/>
          <w:color w:val="auto"/>
          <w:szCs w:val="24"/>
          <w:lang w:eastAsia="en-US"/>
        </w:rPr>
        <w:t>§ 2</w:t>
      </w:r>
      <w:r w:rsidR="00767DF5" w:rsidRPr="003369E1">
        <w:rPr>
          <w:rFonts w:eastAsiaTheme="minorHAnsi"/>
          <w:b/>
          <w:color w:val="auto"/>
          <w:szCs w:val="24"/>
          <w:lang w:eastAsia="en-US"/>
        </w:rPr>
        <w:t xml:space="preserve">. </w:t>
      </w:r>
      <w:r w:rsidR="005B5E69" w:rsidRPr="006559C6">
        <w:rPr>
          <w:rFonts w:eastAsiaTheme="minorHAnsi"/>
          <w:b/>
          <w:color w:val="auto"/>
          <w:szCs w:val="24"/>
          <w:lang w:eastAsia="en-US"/>
        </w:rPr>
        <w:t>Seaduse jõustumine</w:t>
      </w:r>
    </w:p>
    <w:p w14:paraId="37998105" w14:textId="77777777" w:rsidR="00D01C05" w:rsidRDefault="00D01C05" w:rsidP="006559C6">
      <w:pPr>
        <w:spacing w:after="0" w:line="240" w:lineRule="auto"/>
        <w:rPr>
          <w:rFonts w:eastAsiaTheme="minorHAnsi"/>
          <w:b/>
          <w:bCs/>
          <w:color w:val="auto"/>
          <w:szCs w:val="24"/>
          <w:lang w:eastAsia="en-US"/>
        </w:rPr>
      </w:pPr>
    </w:p>
    <w:p w14:paraId="3F4485B6" w14:textId="6620D8AE" w:rsidR="003C1368" w:rsidRPr="00D01C05" w:rsidRDefault="005B5E69" w:rsidP="006559C6">
      <w:pPr>
        <w:spacing w:after="0" w:line="240" w:lineRule="auto"/>
        <w:rPr>
          <w:rFonts w:eastAsiaTheme="minorHAnsi"/>
          <w:color w:val="auto"/>
          <w:szCs w:val="24"/>
          <w:lang w:eastAsia="en-US"/>
        </w:rPr>
      </w:pPr>
      <w:r w:rsidRPr="00D85EAC">
        <w:rPr>
          <w:rFonts w:eastAsiaTheme="minorHAnsi"/>
          <w:color w:val="auto"/>
          <w:szCs w:val="24"/>
          <w:lang w:eastAsia="en-US"/>
        </w:rPr>
        <w:t>(1)</w:t>
      </w:r>
      <w:r w:rsidRPr="00D01C05">
        <w:rPr>
          <w:rFonts w:eastAsiaTheme="minorHAnsi"/>
          <w:color w:val="auto"/>
          <w:szCs w:val="24"/>
          <w:lang w:eastAsia="en-US"/>
        </w:rPr>
        <w:t xml:space="preserve"> </w:t>
      </w:r>
      <w:ins w:id="39" w:author="Iivika Sale" w:date="2024-03-20T16:14:00Z">
        <w:r w:rsidR="00E47964">
          <w:rPr>
            <w:rFonts w:eastAsiaTheme="minorHAnsi"/>
            <w:color w:val="auto"/>
            <w:szCs w:val="24"/>
            <w:lang w:eastAsia="en-US"/>
          </w:rPr>
          <w:t>Käesolev s</w:t>
        </w:r>
      </w:ins>
      <w:del w:id="40" w:author="Iivika Sale" w:date="2024-03-20T16:14:00Z">
        <w:r w:rsidR="000D7E60" w:rsidRPr="00D01C05" w:rsidDel="00E47964">
          <w:rPr>
            <w:rFonts w:eastAsiaTheme="minorHAnsi"/>
            <w:color w:val="auto"/>
            <w:szCs w:val="24"/>
            <w:lang w:eastAsia="en-US"/>
          </w:rPr>
          <w:delText>S</w:delText>
        </w:r>
      </w:del>
      <w:r w:rsidR="000D7E60" w:rsidRPr="00D01C05">
        <w:rPr>
          <w:rFonts w:eastAsiaTheme="minorHAnsi"/>
          <w:color w:val="auto"/>
          <w:szCs w:val="24"/>
          <w:lang w:eastAsia="en-US"/>
        </w:rPr>
        <w:t>eadus</w:t>
      </w:r>
      <w:r w:rsidR="003C1368" w:rsidRPr="00D01C05">
        <w:rPr>
          <w:rFonts w:eastAsiaTheme="minorHAnsi"/>
          <w:color w:val="auto"/>
          <w:szCs w:val="24"/>
          <w:lang w:eastAsia="en-US"/>
        </w:rPr>
        <w:t xml:space="preserve"> </w:t>
      </w:r>
      <w:r w:rsidR="000D7E60" w:rsidRPr="00D01C05">
        <w:rPr>
          <w:rFonts w:eastAsiaTheme="minorHAnsi"/>
          <w:color w:val="auto"/>
          <w:szCs w:val="24"/>
          <w:lang w:eastAsia="en-US"/>
        </w:rPr>
        <w:t>jõustub</w:t>
      </w:r>
      <w:r w:rsidR="000D7E60" w:rsidRPr="00D85EAC">
        <w:rPr>
          <w:rFonts w:eastAsiaTheme="minorHAnsi"/>
          <w:color w:val="auto"/>
          <w:szCs w:val="24"/>
          <w:lang w:eastAsia="en-US"/>
        </w:rPr>
        <w:t xml:space="preserve"> </w:t>
      </w:r>
      <w:r w:rsidR="000D7E60" w:rsidRPr="00D01C05">
        <w:rPr>
          <w:rFonts w:eastAsiaTheme="minorHAnsi"/>
          <w:color w:val="auto"/>
          <w:szCs w:val="24"/>
          <w:lang w:eastAsia="en-US"/>
        </w:rPr>
        <w:t>2025. aasta 1. jaanuaril.</w:t>
      </w:r>
    </w:p>
    <w:p w14:paraId="7AC5F137" w14:textId="77777777" w:rsidR="00D01C05" w:rsidRPr="00D85EAC" w:rsidRDefault="00D01C05" w:rsidP="006559C6">
      <w:pPr>
        <w:spacing w:after="0" w:line="240" w:lineRule="auto"/>
        <w:rPr>
          <w:rFonts w:eastAsiaTheme="minorHAnsi"/>
          <w:color w:val="auto"/>
          <w:szCs w:val="24"/>
          <w:lang w:eastAsia="en-US"/>
        </w:rPr>
      </w:pPr>
    </w:p>
    <w:p w14:paraId="1B27CCF1" w14:textId="6E5D7E24" w:rsidR="005B5E69" w:rsidRPr="006559C6" w:rsidRDefault="005B5E69" w:rsidP="006559C6">
      <w:pPr>
        <w:spacing w:after="0" w:line="240" w:lineRule="auto"/>
        <w:rPr>
          <w:rFonts w:eastAsiaTheme="minorHAnsi"/>
          <w:bCs/>
          <w:color w:val="auto"/>
          <w:szCs w:val="24"/>
          <w:lang w:eastAsia="en-US"/>
        </w:rPr>
      </w:pPr>
      <w:r w:rsidRPr="00D85EAC">
        <w:rPr>
          <w:rFonts w:eastAsiaTheme="minorHAnsi"/>
          <w:color w:val="auto"/>
          <w:szCs w:val="24"/>
          <w:lang w:eastAsia="en-US"/>
        </w:rPr>
        <w:lastRenderedPageBreak/>
        <w:t xml:space="preserve">(2) </w:t>
      </w:r>
      <w:ins w:id="41" w:author="Iivika Sale" w:date="2024-03-20T16:14:00Z">
        <w:r w:rsidR="00E47964">
          <w:rPr>
            <w:rFonts w:eastAsiaTheme="minorHAnsi"/>
            <w:color w:val="auto"/>
            <w:szCs w:val="24"/>
            <w:lang w:eastAsia="en-US"/>
          </w:rPr>
          <w:t xml:space="preserve">Käesoleva seaduse </w:t>
        </w:r>
        <w:r w:rsidR="00E47964" w:rsidRPr="00E47964">
          <w:rPr>
            <w:rFonts w:eastAsiaTheme="minorHAnsi"/>
            <w:color w:val="auto"/>
            <w:szCs w:val="24"/>
            <w:lang w:eastAsia="en-US"/>
          </w:rPr>
          <w:t xml:space="preserve">§ </w:t>
        </w:r>
      </w:ins>
      <w:del w:id="42" w:author="Iivika Sale" w:date="2024-03-20T16:14:00Z">
        <w:r w:rsidR="009719C6" w:rsidDel="00E47964">
          <w:rPr>
            <w:rFonts w:eastAsiaTheme="minorHAnsi"/>
            <w:color w:val="auto"/>
            <w:szCs w:val="24"/>
            <w:lang w:eastAsia="en-US"/>
          </w:rPr>
          <w:delText>Paragrahvi</w:delText>
        </w:r>
        <w:r w:rsidRPr="006559C6" w:rsidDel="00E47964">
          <w:rPr>
            <w:rFonts w:eastAsiaTheme="minorHAnsi"/>
            <w:bCs/>
            <w:color w:val="auto"/>
            <w:szCs w:val="24"/>
            <w:lang w:eastAsia="en-US"/>
          </w:rPr>
          <w:delText xml:space="preserve"> </w:delText>
        </w:r>
      </w:del>
      <w:r w:rsidRPr="006559C6">
        <w:rPr>
          <w:rFonts w:eastAsiaTheme="minorHAnsi"/>
          <w:bCs/>
          <w:color w:val="auto"/>
          <w:szCs w:val="24"/>
          <w:lang w:eastAsia="en-US"/>
        </w:rPr>
        <w:t xml:space="preserve">1 punktid </w:t>
      </w:r>
      <w:r w:rsidR="00020054">
        <w:rPr>
          <w:rFonts w:eastAsiaTheme="minorHAnsi"/>
          <w:bCs/>
          <w:color w:val="auto"/>
          <w:szCs w:val="24"/>
          <w:lang w:eastAsia="en-US"/>
        </w:rPr>
        <w:t xml:space="preserve">1, </w:t>
      </w:r>
      <w:r w:rsidR="006559C6" w:rsidRPr="006559C6">
        <w:rPr>
          <w:rFonts w:eastAsiaTheme="minorHAnsi"/>
          <w:bCs/>
          <w:color w:val="auto"/>
          <w:szCs w:val="24"/>
          <w:lang w:eastAsia="en-US"/>
        </w:rPr>
        <w:t xml:space="preserve">5, </w:t>
      </w:r>
      <w:r w:rsidR="002140A6">
        <w:rPr>
          <w:rFonts w:eastAsiaTheme="minorHAnsi"/>
          <w:bCs/>
          <w:color w:val="auto"/>
          <w:szCs w:val="24"/>
          <w:lang w:eastAsia="en-US"/>
        </w:rPr>
        <w:t>1</w:t>
      </w:r>
      <w:r w:rsidR="0015410F">
        <w:rPr>
          <w:rFonts w:eastAsiaTheme="minorHAnsi"/>
          <w:bCs/>
          <w:color w:val="auto"/>
          <w:szCs w:val="24"/>
          <w:lang w:eastAsia="en-US"/>
        </w:rPr>
        <w:t>7</w:t>
      </w:r>
      <w:r w:rsidR="006559C6" w:rsidRPr="006559C6">
        <w:rPr>
          <w:bCs/>
          <w:szCs w:val="24"/>
          <w:shd w:val="clear" w:color="auto" w:fill="FFFFFF"/>
        </w:rPr>
        <w:t>–</w:t>
      </w:r>
      <w:r w:rsidR="002140A6">
        <w:rPr>
          <w:rFonts w:eastAsiaTheme="minorHAnsi"/>
          <w:bCs/>
          <w:color w:val="auto"/>
          <w:szCs w:val="24"/>
          <w:lang w:eastAsia="en-US"/>
        </w:rPr>
        <w:t>22</w:t>
      </w:r>
      <w:r w:rsidR="006559C6" w:rsidRPr="006559C6">
        <w:rPr>
          <w:rFonts w:eastAsiaTheme="minorHAnsi"/>
          <w:bCs/>
          <w:color w:val="auto"/>
          <w:szCs w:val="24"/>
          <w:lang w:eastAsia="en-US"/>
        </w:rPr>
        <w:t xml:space="preserve"> ja </w:t>
      </w:r>
      <w:r w:rsidR="002140A6">
        <w:rPr>
          <w:rFonts w:eastAsiaTheme="minorHAnsi"/>
          <w:bCs/>
          <w:color w:val="auto"/>
          <w:szCs w:val="24"/>
          <w:lang w:eastAsia="en-US"/>
        </w:rPr>
        <w:t>25</w:t>
      </w:r>
      <w:r w:rsidR="006559C6" w:rsidRPr="006559C6">
        <w:rPr>
          <w:rFonts w:eastAsiaTheme="minorHAnsi"/>
          <w:bCs/>
          <w:color w:val="auto"/>
          <w:szCs w:val="24"/>
          <w:lang w:eastAsia="en-US"/>
        </w:rPr>
        <w:t xml:space="preserve"> jõustuvad 202</w:t>
      </w:r>
      <w:r w:rsidR="005C78E6">
        <w:rPr>
          <w:rFonts w:eastAsiaTheme="minorHAnsi"/>
          <w:bCs/>
          <w:color w:val="auto"/>
          <w:szCs w:val="24"/>
          <w:lang w:eastAsia="en-US"/>
        </w:rPr>
        <w:t>6</w:t>
      </w:r>
      <w:r w:rsidR="006559C6" w:rsidRPr="006559C6">
        <w:rPr>
          <w:rFonts w:eastAsiaTheme="minorHAnsi"/>
          <w:bCs/>
          <w:color w:val="auto"/>
          <w:szCs w:val="24"/>
          <w:lang w:eastAsia="en-US"/>
        </w:rPr>
        <w:t xml:space="preserve">. aasta 1. </w:t>
      </w:r>
      <w:r w:rsidR="005C78E6">
        <w:rPr>
          <w:rFonts w:eastAsiaTheme="minorHAnsi"/>
          <w:bCs/>
          <w:color w:val="auto"/>
          <w:szCs w:val="24"/>
          <w:lang w:eastAsia="en-US"/>
        </w:rPr>
        <w:t>jaanuaril</w:t>
      </w:r>
      <w:r w:rsidR="006559C6" w:rsidRPr="006559C6">
        <w:rPr>
          <w:rFonts w:eastAsiaTheme="minorHAnsi"/>
          <w:bCs/>
          <w:color w:val="auto"/>
          <w:szCs w:val="24"/>
          <w:lang w:eastAsia="en-US"/>
        </w:rPr>
        <w:t xml:space="preserve">. </w:t>
      </w:r>
    </w:p>
    <w:p w14:paraId="3945D6DA" w14:textId="77777777" w:rsidR="003A195A" w:rsidRPr="006559C6" w:rsidRDefault="003A195A" w:rsidP="00767DF5">
      <w:pPr>
        <w:spacing w:after="0" w:line="240" w:lineRule="auto"/>
        <w:ind w:left="0" w:firstLine="0"/>
        <w:rPr>
          <w:rFonts w:eastAsiaTheme="minorHAnsi"/>
          <w:bCs/>
          <w:color w:val="auto"/>
          <w:szCs w:val="24"/>
          <w:lang w:eastAsia="en-US"/>
        </w:rPr>
      </w:pPr>
    </w:p>
    <w:p w14:paraId="68702EDD" w14:textId="77777777" w:rsidR="00767DF5" w:rsidRDefault="00767DF5" w:rsidP="00767DF5">
      <w:pPr>
        <w:spacing w:after="0" w:line="240" w:lineRule="auto"/>
        <w:ind w:left="0" w:firstLine="0"/>
        <w:rPr>
          <w:rFonts w:eastAsiaTheme="minorHAnsi"/>
          <w:color w:val="auto"/>
          <w:szCs w:val="24"/>
          <w:lang w:eastAsia="en-US"/>
        </w:rPr>
      </w:pPr>
    </w:p>
    <w:p w14:paraId="4E339F2D" w14:textId="77777777" w:rsidR="005E40A0" w:rsidRPr="003369E1" w:rsidRDefault="005E40A0" w:rsidP="00767DF5">
      <w:pPr>
        <w:spacing w:after="0" w:line="240" w:lineRule="auto"/>
        <w:ind w:left="0" w:firstLine="0"/>
        <w:rPr>
          <w:rFonts w:eastAsiaTheme="minorHAnsi"/>
          <w:color w:val="auto"/>
          <w:szCs w:val="24"/>
          <w:lang w:eastAsia="en-US"/>
        </w:rPr>
      </w:pPr>
    </w:p>
    <w:p w14:paraId="740E5694" w14:textId="77777777" w:rsidR="00782C80" w:rsidRDefault="00782C80" w:rsidP="00767DF5">
      <w:pPr>
        <w:spacing w:after="0" w:line="240" w:lineRule="auto"/>
        <w:ind w:left="0" w:firstLine="0"/>
        <w:contextualSpacing/>
        <w:jc w:val="left"/>
        <w:rPr>
          <w:rFonts w:eastAsiaTheme="minorHAnsi"/>
          <w:color w:val="auto"/>
          <w:szCs w:val="24"/>
          <w:lang w:eastAsia="en-US"/>
        </w:rPr>
      </w:pPr>
      <w:r>
        <w:rPr>
          <w:rFonts w:eastAsiaTheme="minorHAnsi"/>
          <w:color w:val="auto"/>
          <w:szCs w:val="24"/>
          <w:lang w:eastAsia="en-US"/>
        </w:rPr>
        <w:t xml:space="preserve">Lauri </w:t>
      </w:r>
      <w:proofErr w:type="spellStart"/>
      <w:r>
        <w:rPr>
          <w:rFonts w:eastAsiaTheme="minorHAnsi"/>
          <w:color w:val="auto"/>
          <w:szCs w:val="24"/>
          <w:lang w:eastAsia="en-US"/>
        </w:rPr>
        <w:t>Hussar</w:t>
      </w:r>
      <w:proofErr w:type="spellEnd"/>
    </w:p>
    <w:p w14:paraId="1A57D72D" w14:textId="651C629A" w:rsidR="00767DF5" w:rsidRPr="003369E1" w:rsidRDefault="00767DF5" w:rsidP="00767DF5">
      <w:pPr>
        <w:spacing w:after="0" w:line="240" w:lineRule="auto"/>
        <w:ind w:left="0" w:firstLine="0"/>
        <w:contextualSpacing/>
        <w:jc w:val="left"/>
        <w:rPr>
          <w:rFonts w:eastAsiaTheme="minorHAnsi"/>
          <w:color w:val="auto"/>
          <w:szCs w:val="24"/>
          <w:lang w:eastAsia="en-US"/>
        </w:rPr>
      </w:pPr>
      <w:r w:rsidRPr="003369E1">
        <w:rPr>
          <w:rFonts w:eastAsiaTheme="minorHAnsi"/>
          <w:color w:val="auto"/>
          <w:szCs w:val="24"/>
          <w:lang w:eastAsia="en-US"/>
        </w:rPr>
        <w:t>Riigikogu esimees</w:t>
      </w:r>
    </w:p>
    <w:p w14:paraId="36E6A64D" w14:textId="77777777" w:rsidR="00767DF5" w:rsidRPr="003369E1" w:rsidRDefault="00767DF5" w:rsidP="00767DF5">
      <w:pPr>
        <w:spacing w:after="0" w:line="240" w:lineRule="auto"/>
        <w:ind w:left="0" w:firstLine="0"/>
        <w:contextualSpacing/>
        <w:jc w:val="left"/>
        <w:rPr>
          <w:rFonts w:eastAsiaTheme="minorHAnsi"/>
          <w:color w:val="auto"/>
          <w:szCs w:val="24"/>
          <w:lang w:eastAsia="en-US"/>
        </w:rPr>
      </w:pPr>
    </w:p>
    <w:p w14:paraId="4986A05A" w14:textId="0C19FA66" w:rsidR="00767DF5" w:rsidRPr="003369E1" w:rsidRDefault="00767DF5" w:rsidP="00767DF5">
      <w:pPr>
        <w:spacing w:after="0" w:line="240" w:lineRule="auto"/>
        <w:ind w:left="0" w:firstLine="0"/>
        <w:contextualSpacing/>
        <w:jc w:val="left"/>
        <w:rPr>
          <w:rFonts w:eastAsiaTheme="minorHAnsi"/>
          <w:color w:val="auto"/>
          <w:szCs w:val="24"/>
          <w:lang w:eastAsia="en-US"/>
        </w:rPr>
      </w:pPr>
      <w:r w:rsidRPr="003369E1">
        <w:rPr>
          <w:rFonts w:eastAsiaTheme="minorHAnsi"/>
          <w:color w:val="auto"/>
          <w:szCs w:val="24"/>
          <w:lang w:eastAsia="en-US"/>
        </w:rPr>
        <w:t xml:space="preserve">Tallinn                           </w:t>
      </w:r>
      <w:r>
        <w:rPr>
          <w:rFonts w:eastAsiaTheme="minorHAnsi"/>
          <w:color w:val="auto"/>
          <w:szCs w:val="24"/>
          <w:lang w:eastAsia="en-US"/>
        </w:rPr>
        <w:t xml:space="preserve">      </w:t>
      </w:r>
      <w:r w:rsidR="002D438A">
        <w:rPr>
          <w:rFonts w:eastAsiaTheme="minorHAnsi"/>
          <w:color w:val="auto"/>
          <w:szCs w:val="24"/>
          <w:lang w:eastAsia="en-US"/>
        </w:rPr>
        <w:t>2024</w:t>
      </w:r>
    </w:p>
    <w:p w14:paraId="5DF658A9" w14:textId="77777777" w:rsidR="00767DF5" w:rsidRPr="003369E1" w:rsidRDefault="00767DF5" w:rsidP="00767DF5">
      <w:pPr>
        <w:spacing w:after="0" w:line="240" w:lineRule="auto"/>
        <w:ind w:left="0" w:firstLine="0"/>
        <w:contextualSpacing/>
        <w:jc w:val="left"/>
        <w:rPr>
          <w:rFonts w:eastAsiaTheme="minorHAnsi"/>
          <w:color w:val="auto"/>
          <w:szCs w:val="24"/>
          <w:lang w:eastAsia="en-US"/>
        </w:rPr>
      </w:pPr>
      <w:r w:rsidRPr="003369E1">
        <w:rPr>
          <w:rFonts w:eastAsiaTheme="minorHAnsi"/>
          <w:color w:val="auto"/>
          <w:szCs w:val="24"/>
          <w:lang w:eastAsia="en-US"/>
        </w:rPr>
        <w:t>___________________________________________________________________________</w:t>
      </w:r>
    </w:p>
    <w:p w14:paraId="4EB4356B" w14:textId="4E6BF76F" w:rsidR="00767DF5" w:rsidRPr="003369E1" w:rsidRDefault="00767DF5" w:rsidP="00767DF5">
      <w:pPr>
        <w:spacing w:after="0" w:line="240" w:lineRule="auto"/>
        <w:ind w:left="0" w:firstLine="0"/>
        <w:contextualSpacing/>
        <w:jc w:val="left"/>
        <w:rPr>
          <w:rFonts w:eastAsiaTheme="minorHAnsi"/>
          <w:color w:val="auto"/>
          <w:szCs w:val="24"/>
          <w:lang w:eastAsia="en-US"/>
        </w:rPr>
      </w:pPr>
      <w:r w:rsidRPr="003369E1">
        <w:rPr>
          <w:rFonts w:eastAsiaTheme="minorHAnsi"/>
          <w:color w:val="auto"/>
          <w:szCs w:val="24"/>
          <w:lang w:eastAsia="en-US"/>
        </w:rPr>
        <w:t>Algatab Vabariigi Valits</w:t>
      </w:r>
      <w:r>
        <w:rPr>
          <w:rFonts w:eastAsiaTheme="minorHAnsi"/>
          <w:color w:val="auto"/>
          <w:szCs w:val="24"/>
          <w:lang w:eastAsia="en-US"/>
        </w:rPr>
        <w:t xml:space="preserve">us                          </w:t>
      </w:r>
      <w:r w:rsidR="002D438A">
        <w:rPr>
          <w:rFonts w:eastAsiaTheme="minorHAnsi"/>
          <w:color w:val="auto"/>
          <w:szCs w:val="24"/>
          <w:lang w:eastAsia="en-US"/>
        </w:rPr>
        <w:t>2024</w:t>
      </w:r>
    </w:p>
    <w:p w14:paraId="72722488" w14:textId="77777777" w:rsidR="00767DF5" w:rsidRPr="003369E1" w:rsidRDefault="00767DF5" w:rsidP="00767DF5">
      <w:pPr>
        <w:spacing w:after="0" w:line="240" w:lineRule="auto"/>
        <w:ind w:left="0" w:firstLine="0"/>
        <w:contextualSpacing/>
        <w:jc w:val="left"/>
        <w:rPr>
          <w:rFonts w:eastAsiaTheme="minorHAnsi"/>
          <w:color w:val="auto"/>
          <w:szCs w:val="24"/>
          <w:lang w:eastAsia="en-US"/>
        </w:rPr>
      </w:pPr>
    </w:p>
    <w:p w14:paraId="693201FB" w14:textId="61F07125" w:rsidR="00496917" w:rsidRDefault="00767DF5" w:rsidP="00D463DE">
      <w:pPr>
        <w:spacing w:after="0" w:line="240" w:lineRule="auto"/>
        <w:ind w:left="0" w:firstLine="0"/>
        <w:contextualSpacing/>
        <w:jc w:val="left"/>
        <w:rPr>
          <w:rFonts w:eastAsiaTheme="minorHAnsi"/>
          <w:color w:val="auto"/>
          <w:szCs w:val="24"/>
          <w:lang w:eastAsia="en-US"/>
        </w:rPr>
      </w:pPr>
      <w:r w:rsidRPr="003369E1">
        <w:rPr>
          <w:rFonts w:eastAsiaTheme="minorHAnsi"/>
          <w:color w:val="auto"/>
          <w:szCs w:val="24"/>
          <w:lang w:eastAsia="en-US"/>
        </w:rPr>
        <w:t>(allkirjastatud digitaalselt)</w:t>
      </w:r>
    </w:p>
    <w:p w14:paraId="603176A0" w14:textId="64A0BE53" w:rsidR="00D426D2" w:rsidRDefault="00D426D2" w:rsidP="00D463DE">
      <w:pPr>
        <w:spacing w:after="0" w:line="240" w:lineRule="auto"/>
        <w:ind w:left="0" w:firstLine="0"/>
        <w:contextualSpacing/>
        <w:jc w:val="left"/>
        <w:rPr>
          <w:rFonts w:eastAsiaTheme="minorHAnsi"/>
          <w:color w:val="auto"/>
          <w:szCs w:val="24"/>
          <w:lang w:eastAsia="en-US"/>
        </w:rPr>
      </w:pPr>
    </w:p>
    <w:p w14:paraId="05B26D11" w14:textId="290EE2C5" w:rsidR="00D426D2" w:rsidRDefault="00D426D2" w:rsidP="00D463DE">
      <w:pPr>
        <w:spacing w:after="0" w:line="240" w:lineRule="auto"/>
        <w:ind w:left="0" w:firstLine="0"/>
        <w:contextualSpacing/>
        <w:jc w:val="left"/>
        <w:rPr>
          <w:rFonts w:eastAsiaTheme="minorHAnsi"/>
          <w:color w:val="auto"/>
          <w:szCs w:val="24"/>
          <w:lang w:eastAsia="en-US"/>
        </w:rPr>
      </w:pPr>
    </w:p>
    <w:p w14:paraId="3B1E5EE2" w14:textId="172ACA3D" w:rsidR="00D426D2" w:rsidRDefault="00D426D2" w:rsidP="00D463DE">
      <w:pPr>
        <w:spacing w:after="0" w:line="240" w:lineRule="auto"/>
        <w:ind w:left="0" w:firstLine="0"/>
        <w:contextualSpacing/>
        <w:jc w:val="left"/>
        <w:rPr>
          <w:rFonts w:eastAsiaTheme="minorHAnsi"/>
          <w:color w:val="auto"/>
          <w:szCs w:val="24"/>
          <w:lang w:eastAsia="en-US"/>
        </w:rPr>
      </w:pPr>
    </w:p>
    <w:p w14:paraId="5F9D3A3C" w14:textId="2DCFF2DA" w:rsidR="00D426D2" w:rsidRDefault="00D426D2" w:rsidP="00D463DE">
      <w:pPr>
        <w:spacing w:after="0" w:line="240" w:lineRule="auto"/>
        <w:ind w:left="0" w:firstLine="0"/>
        <w:contextualSpacing/>
        <w:jc w:val="left"/>
        <w:rPr>
          <w:rFonts w:eastAsiaTheme="minorHAnsi"/>
          <w:color w:val="auto"/>
          <w:szCs w:val="24"/>
          <w:lang w:eastAsia="en-US"/>
        </w:rPr>
      </w:pPr>
    </w:p>
    <w:sectPr w:rsidR="00D426D2" w:rsidSect="00745494">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ivika Sale" w:date="2024-03-18T15:44:00Z" w:initials="IS">
    <w:p w14:paraId="14E618B6" w14:textId="77777777" w:rsidR="00CA3F61" w:rsidRDefault="00FB3F08">
      <w:pPr>
        <w:pStyle w:val="Kommentaaritekst"/>
        <w:ind w:left="0" w:firstLine="0"/>
        <w:jc w:val="left"/>
      </w:pPr>
      <w:r>
        <w:rPr>
          <w:rStyle w:val="Kommentaariviide"/>
        </w:rPr>
        <w:annotationRef/>
      </w:r>
      <w:r w:rsidR="00CA3F61">
        <w:t xml:space="preserve">Palume lisada "EELNÕU" alla ka kuupäev, et oleks hõlpsam eelnõu versioone eristada. </w:t>
      </w:r>
    </w:p>
    <w:p w14:paraId="5A4EC094" w14:textId="77777777" w:rsidR="00CA3F61" w:rsidRDefault="00CA3F61">
      <w:pPr>
        <w:pStyle w:val="Kommentaaritekst"/>
        <w:ind w:left="0" w:firstLine="0"/>
        <w:jc w:val="left"/>
      </w:pPr>
    </w:p>
    <w:p w14:paraId="310F719A" w14:textId="77777777" w:rsidR="00CA3F61" w:rsidRDefault="00CA3F61" w:rsidP="00A3435C">
      <w:pPr>
        <w:pStyle w:val="Kommentaaritekst"/>
        <w:ind w:left="0" w:firstLine="0"/>
        <w:jc w:val="left"/>
      </w:pPr>
      <w:r>
        <w:t xml:space="preserve">Lisaks, </w:t>
      </w:r>
      <w:hyperlink r:id="rId1" w:history="1">
        <w:r w:rsidRPr="00A3435C">
          <w:rPr>
            <w:rStyle w:val="Hperlink"/>
          </w:rPr>
          <w:t>Riigikogus menetletavate eelnõude normitehnika eeskirja lisa 2</w:t>
        </w:r>
      </w:hyperlink>
      <w:r>
        <w:t xml:space="preserve"> kohaselt tuleb lisada eelnõule ka leheküljenumbrid.</w:t>
      </w:r>
    </w:p>
  </w:comment>
  <w:comment w:id="1" w:author="Iivika Sale" w:date="2024-03-18T16:29:00Z" w:initials="IS">
    <w:p w14:paraId="745BAB83" w14:textId="67FFB28A" w:rsidR="008B2CC2" w:rsidRDefault="0093336F" w:rsidP="00825909">
      <w:pPr>
        <w:pStyle w:val="Kommentaaritekst"/>
        <w:ind w:left="0" w:firstLine="0"/>
        <w:jc w:val="left"/>
      </w:pPr>
      <w:r>
        <w:rPr>
          <w:rStyle w:val="Kommentaariviide"/>
        </w:rPr>
        <w:annotationRef/>
      </w:r>
      <w:r w:rsidR="008B2CC2">
        <w:t xml:space="preserve">Praegusel juhul vajab täpsustamist lause täpsusega. Normitehnika käsiraamatu </w:t>
      </w:r>
      <w:r w:rsidR="008B2CC2">
        <w:rPr>
          <w:color w:val="202020"/>
          <w:highlight w:val="white"/>
        </w:rPr>
        <w:t xml:space="preserve">§ </w:t>
      </w:r>
      <w:r w:rsidR="008B2CC2">
        <w:t xml:space="preserve">34 kommentaar 7: Kui tekstis üksikuid sõnu või tekstiosi asendatakse, jäetakse välja, tunnistatakse kehtetuks või teksti nendega täiendatakse, siis tuleb igal juhul osutada </w:t>
      </w:r>
      <w:r w:rsidR="008B2CC2">
        <w:rPr>
          <w:u w:val="single"/>
        </w:rPr>
        <w:t>kõige väiksemale liigendusühikule</w:t>
      </w:r>
      <w:r w:rsidR="008B2CC2">
        <w:t xml:space="preserve"> (lõige, punkt, lause, sissejuhatav lauseosa, tekst, sõna, arv). See on vajalik selleks, et välistada muudatusi tekstiosades, millesse neid ei olnud kavandatud. </w:t>
      </w:r>
    </w:p>
  </w:comment>
  <w:comment w:id="5" w:author="Iivika Sale" w:date="2024-03-22T09:13:00Z" w:initials="IS">
    <w:p w14:paraId="1E5EF011" w14:textId="77777777" w:rsidR="007C5002" w:rsidRDefault="002C7586">
      <w:pPr>
        <w:pStyle w:val="Kommentaaritekst"/>
        <w:ind w:left="0" w:firstLine="0"/>
        <w:jc w:val="left"/>
      </w:pPr>
      <w:r>
        <w:rPr>
          <w:rStyle w:val="Kommentaariviide"/>
        </w:rPr>
        <w:annotationRef/>
      </w:r>
      <w:hyperlink r:id="rId2" w:history="1">
        <w:r w:rsidR="007C5002" w:rsidRPr="0040077C">
          <w:rPr>
            <w:rStyle w:val="Hperlink"/>
          </w:rPr>
          <w:t>Normitehnika käsiraamatu</w:t>
        </w:r>
      </w:hyperlink>
      <w:r w:rsidR="007C5002">
        <w:t xml:space="preserve"> </w:t>
      </w:r>
      <w:r w:rsidR="007C5002">
        <w:rPr>
          <w:color w:val="202020"/>
          <w:highlight w:val="white"/>
        </w:rPr>
        <w:t xml:space="preserve">§ </w:t>
      </w:r>
      <w:r w:rsidR="007C5002">
        <w:t xml:space="preserve">34 kommentaari 9 kohaselt juhul, kui asendatav, asendaja, täiendus või väljajäetav on arv või number, siis nimetatakse seda kokkuleppeliselt „arv” või „arvud“. Muul juhul nimetatakse seda sõnaga „tekstiosa“, „sõna“ või „sõnad“. </w:t>
      </w:r>
      <w:r w:rsidR="007C5002">
        <w:rPr>
          <w:u w:val="single"/>
        </w:rPr>
        <w:t>Eelnõu viimistlemisel peab jälgima, et sarnaseid koosseise nimetatakse sarnaselt.</w:t>
      </w:r>
    </w:p>
    <w:p w14:paraId="3B2C7C51" w14:textId="77777777" w:rsidR="007C5002" w:rsidRDefault="007C5002">
      <w:pPr>
        <w:pStyle w:val="Kommentaaritekst"/>
        <w:ind w:left="0" w:firstLine="0"/>
        <w:jc w:val="left"/>
      </w:pPr>
      <w:r>
        <w:t xml:space="preserve">Valdavas osas on eelnõus kasutatud sarnase koosseisu puhul varianti </w:t>
      </w:r>
      <w:r>
        <w:rPr>
          <w:i/>
          <w:iCs/>
        </w:rPr>
        <w:t>sõnu-tekstiosaga</w:t>
      </w:r>
      <w:r>
        <w:t xml:space="preserve">, seega ühtsuse eesmärgil siin ja punktides 6, 29 ja 30 muudetud </w:t>
      </w:r>
      <w:r>
        <w:rPr>
          <w:i/>
          <w:iCs/>
        </w:rPr>
        <w:t>tekstiosa</w:t>
      </w:r>
      <w:r>
        <w:t xml:space="preserve">ks. </w:t>
      </w:r>
    </w:p>
    <w:p w14:paraId="685CC9F0" w14:textId="77777777" w:rsidR="007C5002" w:rsidRDefault="007C5002" w:rsidP="0040077C">
      <w:pPr>
        <w:pStyle w:val="Kommentaaritekst"/>
        <w:ind w:left="0" w:firstLine="0"/>
        <w:jc w:val="left"/>
      </w:pPr>
      <w:r>
        <w:t xml:space="preserve">Punktides 5, 16, 18, 19, 23 ja 27 on aga teistsugused koosseisud ning põhjendatud on eelnõu autori poolt valitud </w:t>
      </w:r>
      <w:r>
        <w:rPr>
          <w:i/>
          <w:iCs/>
        </w:rPr>
        <w:t xml:space="preserve">sõna-sõnaga </w:t>
      </w:r>
      <w:r>
        <w:t xml:space="preserve">ning </w:t>
      </w:r>
      <w:r>
        <w:rPr>
          <w:i/>
          <w:iCs/>
        </w:rPr>
        <w:t>tekstiosa-tekstiosaga</w:t>
      </w:r>
      <w:r>
        <w:t xml:space="preserve"> variant, mida on läbivalt sarnastes koosseisudes kasutatud ühtemoodi.</w:t>
      </w:r>
    </w:p>
  </w:comment>
  <w:comment w:id="18" w:author="Iivika Sale" w:date="2024-03-20T11:58:00Z" w:initials="IS">
    <w:p w14:paraId="2524C548" w14:textId="773B6984" w:rsidR="008B2CC2" w:rsidRDefault="003769B8">
      <w:pPr>
        <w:pStyle w:val="Kommentaaritekst"/>
        <w:ind w:left="0" w:firstLine="0"/>
        <w:jc w:val="left"/>
      </w:pPr>
      <w:r>
        <w:rPr>
          <w:rStyle w:val="Kommentaariviide"/>
        </w:rPr>
        <w:annotationRef/>
      </w:r>
      <w:r w:rsidR="008B2CC2">
        <w:t xml:space="preserve">Paragrahv on liiga pikk ja ulatuslik. Normitehnika käsiraamatu § 24 kommentaar 5: Ühe paragrahvi sisu ei peaks olema üleliia ulatuslik, sest see raskendab ülevaatlikkust ja tõlgendamist, samuti hilisemat täiendamist. Arvukate erandite korral tuleb ühe paragrahvi asemel koostada kaks või rohkem /…/ Kaheksa lõiget võiks olla maksimaalne piir, mille puhul on juba võimalike täiendustega arvestatud. </w:t>
      </w:r>
    </w:p>
    <w:p w14:paraId="09FD440D" w14:textId="77777777" w:rsidR="008B2CC2" w:rsidRDefault="008B2CC2" w:rsidP="00A23F4D">
      <w:pPr>
        <w:pStyle w:val="Kommentaaritekst"/>
        <w:ind w:left="0" w:firstLine="0"/>
        <w:jc w:val="left"/>
      </w:pPr>
      <w:r>
        <w:t>Soovitus on teha eraldi paragrahv (§ 19.2) erikorra rakendamise erisuste/lõpetamise kohta.</w:t>
      </w:r>
    </w:p>
  </w:comment>
  <w:comment w:id="25" w:author="Iivika Sale" w:date="2024-03-20T14:55:00Z" w:initials="IS">
    <w:p w14:paraId="6FA8B699" w14:textId="77777777" w:rsidR="008B2CC2" w:rsidRDefault="0002182D">
      <w:pPr>
        <w:pStyle w:val="Kommentaaritekst"/>
        <w:ind w:left="0" w:firstLine="0"/>
        <w:jc w:val="left"/>
      </w:pPr>
      <w:r>
        <w:rPr>
          <w:rStyle w:val="Kommentaariviide"/>
        </w:rPr>
        <w:annotationRef/>
      </w:r>
      <w:r w:rsidR="008B2CC2">
        <w:t xml:space="preserve">Normitehnika käsiraamatu 34 kommentaar 18: Sõna </w:t>
      </w:r>
      <w:r w:rsidR="008B2CC2">
        <w:rPr>
          <w:i/>
          <w:iCs/>
        </w:rPr>
        <w:t>läbivalt</w:t>
      </w:r>
      <w:r w:rsidR="008B2CC2">
        <w:t xml:space="preserve"> tuleb lisada juhul, kui asendatavaid on rohkem kui üks ja need on samas käändes, selleks et rõhutada asendatavate paljusust. </w:t>
      </w:r>
    </w:p>
    <w:p w14:paraId="4F05574F" w14:textId="77777777" w:rsidR="008B2CC2" w:rsidRDefault="008B2CC2" w:rsidP="0098408A">
      <w:pPr>
        <w:pStyle w:val="Kommentaaritekst"/>
        <w:ind w:left="0" w:firstLine="0"/>
        <w:jc w:val="left"/>
      </w:pPr>
      <w:r>
        <w:t xml:space="preserve">Praegusel juhul on vajalik asendus teha lõikes 1.2 kolm korda ja lõikes 1.4 kaks korda, seega </w:t>
      </w:r>
      <w:r>
        <w:rPr>
          <w:i/>
          <w:iCs/>
        </w:rPr>
        <w:t>läbivalt</w:t>
      </w:r>
      <w:r>
        <w:t xml:space="preserve"> lisamine on põhjendatud.</w:t>
      </w:r>
    </w:p>
  </w:comment>
  <w:comment w:id="35" w:author="Iivika Sale" w:date="2024-03-21T12:29:00Z" w:initials="IS">
    <w:p w14:paraId="29BF58A9" w14:textId="77777777" w:rsidR="001A7E77" w:rsidRDefault="001A7E77" w:rsidP="007530CB">
      <w:pPr>
        <w:pStyle w:val="Kommentaaritekst"/>
        <w:ind w:left="0" w:firstLine="0"/>
        <w:jc w:val="left"/>
      </w:pPr>
      <w:r>
        <w:rPr>
          <w:rStyle w:val="Kommentaariviide"/>
        </w:rPr>
        <w:annotationRef/>
      </w:r>
      <w:r>
        <w:t>Siin peab koma olema.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0F719A" w15:done="0"/>
  <w15:commentEx w15:paraId="745BAB83" w15:done="0"/>
  <w15:commentEx w15:paraId="685CC9F0" w15:done="0"/>
  <w15:commentEx w15:paraId="09FD440D" w15:done="0"/>
  <w15:commentEx w15:paraId="4F05574F" w15:done="0"/>
  <w15:commentEx w15:paraId="29BF58A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2E00F" w16cex:dateUtc="2024-03-18T13:44:00Z"/>
  <w16cex:commentExtensible w16cex:durableId="29A2EA5C" w16cex:dateUtc="2024-03-18T14:29:00Z"/>
  <w16cex:commentExtensible w16cex:durableId="29A7CA3B" w16cex:dateUtc="2024-03-22T07:13:00Z"/>
  <w16cex:commentExtensible w16cex:durableId="29A54DEA" w16cex:dateUtc="2024-03-20T09:58:00Z"/>
  <w16cex:commentExtensible w16cex:durableId="29A5774E" w16cex:dateUtc="2024-03-20T12:55:00Z"/>
  <w16cex:commentExtensible w16cex:durableId="29A6A68E" w16cex:dateUtc="2024-03-21T10: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0F719A" w16cid:durableId="29A2E00F"/>
  <w16cid:commentId w16cid:paraId="745BAB83" w16cid:durableId="29A2EA5C"/>
  <w16cid:commentId w16cid:paraId="685CC9F0" w16cid:durableId="29A7CA3B"/>
  <w16cid:commentId w16cid:paraId="09FD440D" w16cid:durableId="29A54DEA"/>
  <w16cid:commentId w16cid:paraId="4F05574F" w16cid:durableId="29A5774E"/>
  <w16cid:commentId w16cid:paraId="29BF58A9" w16cid:durableId="29A6A68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56969"/>
    <w:multiLevelType w:val="hybridMultilevel"/>
    <w:tmpl w:val="629205B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7C700D8"/>
    <w:multiLevelType w:val="hybridMultilevel"/>
    <w:tmpl w:val="6A2EDF0E"/>
    <w:lvl w:ilvl="0" w:tplc="F844EE6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28F1635"/>
    <w:multiLevelType w:val="hybridMultilevel"/>
    <w:tmpl w:val="E6FCFE52"/>
    <w:lvl w:ilvl="0" w:tplc="B600AA6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04751593">
    <w:abstractNumId w:val="2"/>
  </w:num>
  <w:num w:numId="2" w16cid:durableId="603610848">
    <w:abstractNumId w:val="1"/>
  </w:num>
  <w:num w:numId="3" w16cid:durableId="131610492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EC7"/>
    <w:rsid w:val="00001279"/>
    <w:rsid w:val="000016C8"/>
    <w:rsid w:val="0000300E"/>
    <w:rsid w:val="00011E8B"/>
    <w:rsid w:val="00012DE9"/>
    <w:rsid w:val="00013681"/>
    <w:rsid w:val="0001432B"/>
    <w:rsid w:val="0001468B"/>
    <w:rsid w:val="00020054"/>
    <w:rsid w:val="0002182D"/>
    <w:rsid w:val="00022586"/>
    <w:rsid w:val="00026381"/>
    <w:rsid w:val="000365E5"/>
    <w:rsid w:val="00044E98"/>
    <w:rsid w:val="00047BC3"/>
    <w:rsid w:val="0005243A"/>
    <w:rsid w:val="00054072"/>
    <w:rsid w:val="000544A4"/>
    <w:rsid w:val="00054E43"/>
    <w:rsid w:val="0005633C"/>
    <w:rsid w:val="00056363"/>
    <w:rsid w:val="0005683A"/>
    <w:rsid w:val="00056F92"/>
    <w:rsid w:val="000617C3"/>
    <w:rsid w:val="00065BE1"/>
    <w:rsid w:val="00067E8D"/>
    <w:rsid w:val="00071716"/>
    <w:rsid w:val="0007177E"/>
    <w:rsid w:val="00074D50"/>
    <w:rsid w:val="00077D55"/>
    <w:rsid w:val="00082A64"/>
    <w:rsid w:val="0008419E"/>
    <w:rsid w:val="000863BC"/>
    <w:rsid w:val="00092E3C"/>
    <w:rsid w:val="00093AB1"/>
    <w:rsid w:val="00094A46"/>
    <w:rsid w:val="00097594"/>
    <w:rsid w:val="000A0065"/>
    <w:rsid w:val="000A02BE"/>
    <w:rsid w:val="000A4057"/>
    <w:rsid w:val="000B0583"/>
    <w:rsid w:val="000B4D06"/>
    <w:rsid w:val="000B684F"/>
    <w:rsid w:val="000B6F76"/>
    <w:rsid w:val="000B6FB2"/>
    <w:rsid w:val="000B7A77"/>
    <w:rsid w:val="000C0647"/>
    <w:rsid w:val="000C4445"/>
    <w:rsid w:val="000D5FDF"/>
    <w:rsid w:val="000D7E60"/>
    <w:rsid w:val="000E6F1F"/>
    <w:rsid w:val="000E7A47"/>
    <w:rsid w:val="000F0E16"/>
    <w:rsid w:val="000F55E7"/>
    <w:rsid w:val="00102DD7"/>
    <w:rsid w:val="001031D0"/>
    <w:rsid w:val="00111E82"/>
    <w:rsid w:val="00112E75"/>
    <w:rsid w:val="00121183"/>
    <w:rsid w:val="00126953"/>
    <w:rsid w:val="00126D86"/>
    <w:rsid w:val="001310F8"/>
    <w:rsid w:val="0013365B"/>
    <w:rsid w:val="0013684C"/>
    <w:rsid w:val="0014382B"/>
    <w:rsid w:val="0014625B"/>
    <w:rsid w:val="00151F82"/>
    <w:rsid w:val="0015410F"/>
    <w:rsid w:val="0016017C"/>
    <w:rsid w:val="00161475"/>
    <w:rsid w:val="00166ECC"/>
    <w:rsid w:val="0017077B"/>
    <w:rsid w:val="001754CE"/>
    <w:rsid w:val="0017550B"/>
    <w:rsid w:val="0017765D"/>
    <w:rsid w:val="001800E8"/>
    <w:rsid w:val="001843C1"/>
    <w:rsid w:val="001860BF"/>
    <w:rsid w:val="00192F75"/>
    <w:rsid w:val="001A1EC5"/>
    <w:rsid w:val="001A43C4"/>
    <w:rsid w:val="001A729D"/>
    <w:rsid w:val="001A7E77"/>
    <w:rsid w:val="001B0580"/>
    <w:rsid w:val="001B7ED0"/>
    <w:rsid w:val="001C264D"/>
    <w:rsid w:val="001C49C8"/>
    <w:rsid w:val="001C622A"/>
    <w:rsid w:val="001D0238"/>
    <w:rsid w:val="001D1AE0"/>
    <w:rsid w:val="001D3018"/>
    <w:rsid w:val="001D727B"/>
    <w:rsid w:val="001E0BB4"/>
    <w:rsid w:val="001E2414"/>
    <w:rsid w:val="001E2DAF"/>
    <w:rsid w:val="001E3A0E"/>
    <w:rsid w:val="001E58E1"/>
    <w:rsid w:val="001F0518"/>
    <w:rsid w:val="001F22A7"/>
    <w:rsid w:val="001F49C8"/>
    <w:rsid w:val="002022CE"/>
    <w:rsid w:val="002140A6"/>
    <w:rsid w:val="00214BFB"/>
    <w:rsid w:val="002203CC"/>
    <w:rsid w:val="00221B03"/>
    <w:rsid w:val="002231BA"/>
    <w:rsid w:val="0023663F"/>
    <w:rsid w:val="00236F4F"/>
    <w:rsid w:val="00240DF9"/>
    <w:rsid w:val="00241A40"/>
    <w:rsid w:val="002420F5"/>
    <w:rsid w:val="00243089"/>
    <w:rsid w:val="00251F2C"/>
    <w:rsid w:val="002552C3"/>
    <w:rsid w:val="00267D85"/>
    <w:rsid w:val="00270B31"/>
    <w:rsid w:val="00274FB9"/>
    <w:rsid w:val="00276CF6"/>
    <w:rsid w:val="002813BE"/>
    <w:rsid w:val="0028530B"/>
    <w:rsid w:val="002870DA"/>
    <w:rsid w:val="00290740"/>
    <w:rsid w:val="00291217"/>
    <w:rsid w:val="002917F4"/>
    <w:rsid w:val="002924BC"/>
    <w:rsid w:val="00293EF2"/>
    <w:rsid w:val="00295E06"/>
    <w:rsid w:val="002A0459"/>
    <w:rsid w:val="002A2AB6"/>
    <w:rsid w:val="002A3A63"/>
    <w:rsid w:val="002A57C2"/>
    <w:rsid w:val="002A5B3D"/>
    <w:rsid w:val="002B13FF"/>
    <w:rsid w:val="002B208F"/>
    <w:rsid w:val="002B5629"/>
    <w:rsid w:val="002B609E"/>
    <w:rsid w:val="002B7049"/>
    <w:rsid w:val="002B7541"/>
    <w:rsid w:val="002B7638"/>
    <w:rsid w:val="002B7CDC"/>
    <w:rsid w:val="002C0B0E"/>
    <w:rsid w:val="002C12E1"/>
    <w:rsid w:val="002C4DDB"/>
    <w:rsid w:val="002C67E3"/>
    <w:rsid w:val="002C7586"/>
    <w:rsid w:val="002D438A"/>
    <w:rsid w:val="002D75CB"/>
    <w:rsid w:val="002E05A6"/>
    <w:rsid w:val="002E469A"/>
    <w:rsid w:val="002E6987"/>
    <w:rsid w:val="002F049B"/>
    <w:rsid w:val="002F1AE7"/>
    <w:rsid w:val="002F6B2E"/>
    <w:rsid w:val="00302260"/>
    <w:rsid w:val="00305E85"/>
    <w:rsid w:val="00307CA7"/>
    <w:rsid w:val="00313D35"/>
    <w:rsid w:val="00314D92"/>
    <w:rsid w:val="00315B11"/>
    <w:rsid w:val="00322BAF"/>
    <w:rsid w:val="003269DA"/>
    <w:rsid w:val="00330212"/>
    <w:rsid w:val="00333D23"/>
    <w:rsid w:val="003357CB"/>
    <w:rsid w:val="003369B8"/>
    <w:rsid w:val="00337C52"/>
    <w:rsid w:val="0034338D"/>
    <w:rsid w:val="00343AFB"/>
    <w:rsid w:val="00345FD7"/>
    <w:rsid w:val="00351F35"/>
    <w:rsid w:val="00352537"/>
    <w:rsid w:val="00352876"/>
    <w:rsid w:val="00353F50"/>
    <w:rsid w:val="00356496"/>
    <w:rsid w:val="00360880"/>
    <w:rsid w:val="0037125A"/>
    <w:rsid w:val="0037274A"/>
    <w:rsid w:val="003769B8"/>
    <w:rsid w:val="00386933"/>
    <w:rsid w:val="003876DE"/>
    <w:rsid w:val="003961BE"/>
    <w:rsid w:val="003A00C8"/>
    <w:rsid w:val="003A195A"/>
    <w:rsid w:val="003A267B"/>
    <w:rsid w:val="003A5C78"/>
    <w:rsid w:val="003B0D2C"/>
    <w:rsid w:val="003C024A"/>
    <w:rsid w:val="003C1368"/>
    <w:rsid w:val="003C1E80"/>
    <w:rsid w:val="003C3570"/>
    <w:rsid w:val="003C6F6B"/>
    <w:rsid w:val="003C7833"/>
    <w:rsid w:val="003D2C3C"/>
    <w:rsid w:val="003D38B6"/>
    <w:rsid w:val="003E0E9E"/>
    <w:rsid w:val="003E2031"/>
    <w:rsid w:val="003E68B0"/>
    <w:rsid w:val="003F37B5"/>
    <w:rsid w:val="003F73DA"/>
    <w:rsid w:val="003F74D2"/>
    <w:rsid w:val="00401592"/>
    <w:rsid w:val="00403C80"/>
    <w:rsid w:val="00410C72"/>
    <w:rsid w:val="00412C91"/>
    <w:rsid w:val="00413747"/>
    <w:rsid w:val="00416A1A"/>
    <w:rsid w:val="00417E66"/>
    <w:rsid w:val="00422DB9"/>
    <w:rsid w:val="00433223"/>
    <w:rsid w:val="00441650"/>
    <w:rsid w:val="00441E2D"/>
    <w:rsid w:val="0044242B"/>
    <w:rsid w:val="0044577B"/>
    <w:rsid w:val="00446980"/>
    <w:rsid w:val="00472BFB"/>
    <w:rsid w:val="004735A7"/>
    <w:rsid w:val="00475AB7"/>
    <w:rsid w:val="004767A0"/>
    <w:rsid w:val="00480266"/>
    <w:rsid w:val="00490AF8"/>
    <w:rsid w:val="004932BB"/>
    <w:rsid w:val="004947D2"/>
    <w:rsid w:val="00496917"/>
    <w:rsid w:val="004A2FCE"/>
    <w:rsid w:val="004A441F"/>
    <w:rsid w:val="004A5024"/>
    <w:rsid w:val="004B532A"/>
    <w:rsid w:val="004C1691"/>
    <w:rsid w:val="004C1BB3"/>
    <w:rsid w:val="004C1F0F"/>
    <w:rsid w:val="004C2A0C"/>
    <w:rsid w:val="004C358D"/>
    <w:rsid w:val="004C4BFC"/>
    <w:rsid w:val="004C6D70"/>
    <w:rsid w:val="004D1613"/>
    <w:rsid w:val="004E1FB7"/>
    <w:rsid w:val="004E27F0"/>
    <w:rsid w:val="004E56D7"/>
    <w:rsid w:val="004E714E"/>
    <w:rsid w:val="004F55B5"/>
    <w:rsid w:val="00502148"/>
    <w:rsid w:val="0050798E"/>
    <w:rsid w:val="00507F36"/>
    <w:rsid w:val="00510545"/>
    <w:rsid w:val="005110EB"/>
    <w:rsid w:val="00514C37"/>
    <w:rsid w:val="0051579F"/>
    <w:rsid w:val="00525C2E"/>
    <w:rsid w:val="00531502"/>
    <w:rsid w:val="0053624C"/>
    <w:rsid w:val="00540BD5"/>
    <w:rsid w:val="00541169"/>
    <w:rsid w:val="005459ED"/>
    <w:rsid w:val="005529DD"/>
    <w:rsid w:val="00560DE6"/>
    <w:rsid w:val="005622AB"/>
    <w:rsid w:val="005679C7"/>
    <w:rsid w:val="00570D26"/>
    <w:rsid w:val="00571AB8"/>
    <w:rsid w:val="00576016"/>
    <w:rsid w:val="005807BA"/>
    <w:rsid w:val="00581AFB"/>
    <w:rsid w:val="005835BC"/>
    <w:rsid w:val="00585ACC"/>
    <w:rsid w:val="00586E12"/>
    <w:rsid w:val="005875ED"/>
    <w:rsid w:val="00587E5C"/>
    <w:rsid w:val="005A0D89"/>
    <w:rsid w:val="005A1BAF"/>
    <w:rsid w:val="005A63A7"/>
    <w:rsid w:val="005B5882"/>
    <w:rsid w:val="005B5E69"/>
    <w:rsid w:val="005C4A2F"/>
    <w:rsid w:val="005C78E6"/>
    <w:rsid w:val="005D1355"/>
    <w:rsid w:val="005D2512"/>
    <w:rsid w:val="005D347D"/>
    <w:rsid w:val="005D59D3"/>
    <w:rsid w:val="005D6F20"/>
    <w:rsid w:val="005E0BC6"/>
    <w:rsid w:val="005E2EEF"/>
    <w:rsid w:val="005E40A0"/>
    <w:rsid w:val="005E469B"/>
    <w:rsid w:val="005F0E15"/>
    <w:rsid w:val="005F31A2"/>
    <w:rsid w:val="005F6C04"/>
    <w:rsid w:val="0060506C"/>
    <w:rsid w:val="00606432"/>
    <w:rsid w:val="006067EE"/>
    <w:rsid w:val="00607264"/>
    <w:rsid w:val="006142BD"/>
    <w:rsid w:val="006153DB"/>
    <w:rsid w:val="00616500"/>
    <w:rsid w:val="00624192"/>
    <w:rsid w:val="006243A9"/>
    <w:rsid w:val="00625838"/>
    <w:rsid w:val="00640C5B"/>
    <w:rsid w:val="00641217"/>
    <w:rsid w:val="0064224F"/>
    <w:rsid w:val="00643063"/>
    <w:rsid w:val="00652FAD"/>
    <w:rsid w:val="006559C6"/>
    <w:rsid w:val="006644A8"/>
    <w:rsid w:val="00664DAE"/>
    <w:rsid w:val="00672740"/>
    <w:rsid w:val="00675488"/>
    <w:rsid w:val="00681600"/>
    <w:rsid w:val="00682633"/>
    <w:rsid w:val="00682B7B"/>
    <w:rsid w:val="0069643C"/>
    <w:rsid w:val="006978A6"/>
    <w:rsid w:val="006A1B56"/>
    <w:rsid w:val="006A36BB"/>
    <w:rsid w:val="006B2AB9"/>
    <w:rsid w:val="006B2EB2"/>
    <w:rsid w:val="006B7CC3"/>
    <w:rsid w:val="006B7DCF"/>
    <w:rsid w:val="006C3411"/>
    <w:rsid w:val="006C3EC6"/>
    <w:rsid w:val="006C3F1A"/>
    <w:rsid w:val="006D0AC6"/>
    <w:rsid w:val="006D15C6"/>
    <w:rsid w:val="006D1820"/>
    <w:rsid w:val="006D79E2"/>
    <w:rsid w:val="006E1198"/>
    <w:rsid w:val="006E31CE"/>
    <w:rsid w:val="006E6C57"/>
    <w:rsid w:val="006E755A"/>
    <w:rsid w:val="006F0121"/>
    <w:rsid w:val="006F2B32"/>
    <w:rsid w:val="006F6667"/>
    <w:rsid w:val="007000E9"/>
    <w:rsid w:val="00701A07"/>
    <w:rsid w:val="00711750"/>
    <w:rsid w:val="00714460"/>
    <w:rsid w:val="00717199"/>
    <w:rsid w:val="00737450"/>
    <w:rsid w:val="0073756A"/>
    <w:rsid w:val="00737B9C"/>
    <w:rsid w:val="00742B21"/>
    <w:rsid w:val="00744751"/>
    <w:rsid w:val="00744C6F"/>
    <w:rsid w:val="007451DC"/>
    <w:rsid w:val="00745494"/>
    <w:rsid w:val="0074603E"/>
    <w:rsid w:val="0075175C"/>
    <w:rsid w:val="00751A4C"/>
    <w:rsid w:val="00753B53"/>
    <w:rsid w:val="00762407"/>
    <w:rsid w:val="00762A4A"/>
    <w:rsid w:val="007667AA"/>
    <w:rsid w:val="00767DF5"/>
    <w:rsid w:val="00770428"/>
    <w:rsid w:val="007753C6"/>
    <w:rsid w:val="00781169"/>
    <w:rsid w:val="00782C80"/>
    <w:rsid w:val="007837AB"/>
    <w:rsid w:val="00784242"/>
    <w:rsid w:val="00785AC0"/>
    <w:rsid w:val="00793FA3"/>
    <w:rsid w:val="00795D04"/>
    <w:rsid w:val="0079656A"/>
    <w:rsid w:val="007A5555"/>
    <w:rsid w:val="007A5A84"/>
    <w:rsid w:val="007A654B"/>
    <w:rsid w:val="007A7E77"/>
    <w:rsid w:val="007B0294"/>
    <w:rsid w:val="007B1DA9"/>
    <w:rsid w:val="007B5194"/>
    <w:rsid w:val="007B5C16"/>
    <w:rsid w:val="007C5002"/>
    <w:rsid w:val="007D1DFD"/>
    <w:rsid w:val="007D417F"/>
    <w:rsid w:val="007D53B2"/>
    <w:rsid w:val="007E763F"/>
    <w:rsid w:val="007F6418"/>
    <w:rsid w:val="00800CCC"/>
    <w:rsid w:val="00804978"/>
    <w:rsid w:val="0081026D"/>
    <w:rsid w:val="00810D3D"/>
    <w:rsid w:val="00810FBA"/>
    <w:rsid w:val="00813268"/>
    <w:rsid w:val="00814E1D"/>
    <w:rsid w:val="00817B10"/>
    <w:rsid w:val="008231A3"/>
    <w:rsid w:val="00823EAF"/>
    <w:rsid w:val="0082412D"/>
    <w:rsid w:val="008273E7"/>
    <w:rsid w:val="0083045E"/>
    <w:rsid w:val="0083229D"/>
    <w:rsid w:val="0083483D"/>
    <w:rsid w:val="008368C0"/>
    <w:rsid w:val="008436B9"/>
    <w:rsid w:val="008450C9"/>
    <w:rsid w:val="00853044"/>
    <w:rsid w:val="00861C24"/>
    <w:rsid w:val="00862480"/>
    <w:rsid w:val="008664A2"/>
    <w:rsid w:val="00871A00"/>
    <w:rsid w:val="0087679E"/>
    <w:rsid w:val="00884B6D"/>
    <w:rsid w:val="00884BEE"/>
    <w:rsid w:val="00884CD5"/>
    <w:rsid w:val="00885178"/>
    <w:rsid w:val="00885924"/>
    <w:rsid w:val="00886E84"/>
    <w:rsid w:val="00893D33"/>
    <w:rsid w:val="00895CF2"/>
    <w:rsid w:val="00896320"/>
    <w:rsid w:val="00897C24"/>
    <w:rsid w:val="008B0EA6"/>
    <w:rsid w:val="008B2047"/>
    <w:rsid w:val="008B2CC2"/>
    <w:rsid w:val="008C083F"/>
    <w:rsid w:val="008C33E1"/>
    <w:rsid w:val="008C568A"/>
    <w:rsid w:val="008D012D"/>
    <w:rsid w:val="008D39EF"/>
    <w:rsid w:val="008D511F"/>
    <w:rsid w:val="008D589B"/>
    <w:rsid w:val="008D768B"/>
    <w:rsid w:val="008E44AF"/>
    <w:rsid w:val="008E59BA"/>
    <w:rsid w:val="008E6022"/>
    <w:rsid w:val="008F3BA1"/>
    <w:rsid w:val="00902F9A"/>
    <w:rsid w:val="009119A9"/>
    <w:rsid w:val="009127D3"/>
    <w:rsid w:val="00914AD1"/>
    <w:rsid w:val="00921556"/>
    <w:rsid w:val="00924E34"/>
    <w:rsid w:val="0093336F"/>
    <w:rsid w:val="00936E7D"/>
    <w:rsid w:val="009459F1"/>
    <w:rsid w:val="0095000C"/>
    <w:rsid w:val="00951052"/>
    <w:rsid w:val="00952F8B"/>
    <w:rsid w:val="0095351D"/>
    <w:rsid w:val="009561BF"/>
    <w:rsid w:val="00960918"/>
    <w:rsid w:val="009622D7"/>
    <w:rsid w:val="00963EF9"/>
    <w:rsid w:val="00967B3D"/>
    <w:rsid w:val="009716A8"/>
    <w:rsid w:val="009719C6"/>
    <w:rsid w:val="00971C0C"/>
    <w:rsid w:val="009733C1"/>
    <w:rsid w:val="00975D0A"/>
    <w:rsid w:val="00976496"/>
    <w:rsid w:val="00984299"/>
    <w:rsid w:val="00985D9C"/>
    <w:rsid w:val="00986ECE"/>
    <w:rsid w:val="00991598"/>
    <w:rsid w:val="00992D3C"/>
    <w:rsid w:val="00992DD3"/>
    <w:rsid w:val="00995D26"/>
    <w:rsid w:val="009A1ABB"/>
    <w:rsid w:val="009A43D4"/>
    <w:rsid w:val="009A4E97"/>
    <w:rsid w:val="009A4FF2"/>
    <w:rsid w:val="009C01C5"/>
    <w:rsid w:val="009C3168"/>
    <w:rsid w:val="009C3DFA"/>
    <w:rsid w:val="009C5257"/>
    <w:rsid w:val="009C5D63"/>
    <w:rsid w:val="009C741C"/>
    <w:rsid w:val="009C7724"/>
    <w:rsid w:val="009D2372"/>
    <w:rsid w:val="009D37CE"/>
    <w:rsid w:val="009D4E14"/>
    <w:rsid w:val="009D6995"/>
    <w:rsid w:val="009E7C4A"/>
    <w:rsid w:val="009F1AB4"/>
    <w:rsid w:val="009F2924"/>
    <w:rsid w:val="00A104C2"/>
    <w:rsid w:val="00A11486"/>
    <w:rsid w:val="00A11E48"/>
    <w:rsid w:val="00A11F72"/>
    <w:rsid w:val="00A15452"/>
    <w:rsid w:val="00A17962"/>
    <w:rsid w:val="00A27E29"/>
    <w:rsid w:val="00A37147"/>
    <w:rsid w:val="00A42375"/>
    <w:rsid w:val="00A44C12"/>
    <w:rsid w:val="00A51030"/>
    <w:rsid w:val="00A57C0E"/>
    <w:rsid w:val="00A630EB"/>
    <w:rsid w:val="00A66501"/>
    <w:rsid w:val="00A74508"/>
    <w:rsid w:val="00A771B3"/>
    <w:rsid w:val="00A77300"/>
    <w:rsid w:val="00A853B5"/>
    <w:rsid w:val="00A87854"/>
    <w:rsid w:val="00A947AD"/>
    <w:rsid w:val="00AA05E6"/>
    <w:rsid w:val="00AA485E"/>
    <w:rsid w:val="00AA5469"/>
    <w:rsid w:val="00AB1DBE"/>
    <w:rsid w:val="00AC078F"/>
    <w:rsid w:val="00AC1576"/>
    <w:rsid w:val="00AC25CE"/>
    <w:rsid w:val="00AC448E"/>
    <w:rsid w:val="00AC4B03"/>
    <w:rsid w:val="00AC5D83"/>
    <w:rsid w:val="00AC69FF"/>
    <w:rsid w:val="00AC7016"/>
    <w:rsid w:val="00AD315D"/>
    <w:rsid w:val="00AF2862"/>
    <w:rsid w:val="00AF5D98"/>
    <w:rsid w:val="00B01C37"/>
    <w:rsid w:val="00B03833"/>
    <w:rsid w:val="00B03E29"/>
    <w:rsid w:val="00B0579E"/>
    <w:rsid w:val="00B05A5A"/>
    <w:rsid w:val="00B112F8"/>
    <w:rsid w:val="00B11627"/>
    <w:rsid w:val="00B212F9"/>
    <w:rsid w:val="00B2196E"/>
    <w:rsid w:val="00B234E6"/>
    <w:rsid w:val="00B23BEE"/>
    <w:rsid w:val="00B2512E"/>
    <w:rsid w:val="00B31F22"/>
    <w:rsid w:val="00B5107B"/>
    <w:rsid w:val="00B617C1"/>
    <w:rsid w:val="00B66E95"/>
    <w:rsid w:val="00B71192"/>
    <w:rsid w:val="00B72BC0"/>
    <w:rsid w:val="00B802B2"/>
    <w:rsid w:val="00B80A03"/>
    <w:rsid w:val="00B81459"/>
    <w:rsid w:val="00B81DD8"/>
    <w:rsid w:val="00B81F0C"/>
    <w:rsid w:val="00B90E05"/>
    <w:rsid w:val="00B95B00"/>
    <w:rsid w:val="00BA0095"/>
    <w:rsid w:val="00BA08D6"/>
    <w:rsid w:val="00BA79CA"/>
    <w:rsid w:val="00BB0EF7"/>
    <w:rsid w:val="00BB18A1"/>
    <w:rsid w:val="00BB2652"/>
    <w:rsid w:val="00BB273D"/>
    <w:rsid w:val="00BC5A45"/>
    <w:rsid w:val="00BC617E"/>
    <w:rsid w:val="00BD43DB"/>
    <w:rsid w:val="00BE227E"/>
    <w:rsid w:val="00BE455A"/>
    <w:rsid w:val="00BE6542"/>
    <w:rsid w:val="00BF15E1"/>
    <w:rsid w:val="00BF2EC7"/>
    <w:rsid w:val="00BF5E3A"/>
    <w:rsid w:val="00C05B8B"/>
    <w:rsid w:val="00C0618B"/>
    <w:rsid w:val="00C12E1C"/>
    <w:rsid w:val="00C13AFF"/>
    <w:rsid w:val="00C2441B"/>
    <w:rsid w:val="00C2656A"/>
    <w:rsid w:val="00C305FD"/>
    <w:rsid w:val="00C34AC8"/>
    <w:rsid w:val="00C3532B"/>
    <w:rsid w:val="00C36C53"/>
    <w:rsid w:val="00C36FEC"/>
    <w:rsid w:val="00C370B7"/>
    <w:rsid w:val="00C41DA7"/>
    <w:rsid w:val="00C45927"/>
    <w:rsid w:val="00C4656C"/>
    <w:rsid w:val="00C5639F"/>
    <w:rsid w:val="00C5700B"/>
    <w:rsid w:val="00C6008A"/>
    <w:rsid w:val="00C60A8E"/>
    <w:rsid w:val="00C6719D"/>
    <w:rsid w:val="00C6782C"/>
    <w:rsid w:val="00C67B1E"/>
    <w:rsid w:val="00C70A9E"/>
    <w:rsid w:val="00C70CE6"/>
    <w:rsid w:val="00C73780"/>
    <w:rsid w:val="00C73D09"/>
    <w:rsid w:val="00C744BC"/>
    <w:rsid w:val="00C75E0F"/>
    <w:rsid w:val="00C82FC7"/>
    <w:rsid w:val="00C83691"/>
    <w:rsid w:val="00C87514"/>
    <w:rsid w:val="00C9126A"/>
    <w:rsid w:val="00C95B91"/>
    <w:rsid w:val="00C971F2"/>
    <w:rsid w:val="00CA3F61"/>
    <w:rsid w:val="00CA4C72"/>
    <w:rsid w:val="00CA69CB"/>
    <w:rsid w:val="00CB639F"/>
    <w:rsid w:val="00CC0313"/>
    <w:rsid w:val="00CC1B59"/>
    <w:rsid w:val="00CC7F55"/>
    <w:rsid w:val="00CD2263"/>
    <w:rsid w:val="00CD63A8"/>
    <w:rsid w:val="00CE4438"/>
    <w:rsid w:val="00CE5299"/>
    <w:rsid w:val="00CF0A4C"/>
    <w:rsid w:val="00CF4825"/>
    <w:rsid w:val="00D01C05"/>
    <w:rsid w:val="00D05E33"/>
    <w:rsid w:val="00D07527"/>
    <w:rsid w:val="00D13CB0"/>
    <w:rsid w:val="00D13FF7"/>
    <w:rsid w:val="00D1723D"/>
    <w:rsid w:val="00D23DBC"/>
    <w:rsid w:val="00D35B79"/>
    <w:rsid w:val="00D37810"/>
    <w:rsid w:val="00D426D2"/>
    <w:rsid w:val="00D44B09"/>
    <w:rsid w:val="00D454E6"/>
    <w:rsid w:val="00D463DE"/>
    <w:rsid w:val="00D46C73"/>
    <w:rsid w:val="00D52A9B"/>
    <w:rsid w:val="00D52D06"/>
    <w:rsid w:val="00D569D3"/>
    <w:rsid w:val="00D625B2"/>
    <w:rsid w:val="00D644D1"/>
    <w:rsid w:val="00D8145C"/>
    <w:rsid w:val="00D84B3E"/>
    <w:rsid w:val="00D85EAC"/>
    <w:rsid w:val="00D87023"/>
    <w:rsid w:val="00D9285A"/>
    <w:rsid w:val="00D951D4"/>
    <w:rsid w:val="00D95FB8"/>
    <w:rsid w:val="00D96F6B"/>
    <w:rsid w:val="00D97480"/>
    <w:rsid w:val="00DA09FE"/>
    <w:rsid w:val="00DA2763"/>
    <w:rsid w:val="00DB1A36"/>
    <w:rsid w:val="00DB52E8"/>
    <w:rsid w:val="00DB5A62"/>
    <w:rsid w:val="00DC1B54"/>
    <w:rsid w:val="00DC3325"/>
    <w:rsid w:val="00DC654D"/>
    <w:rsid w:val="00DD4F5B"/>
    <w:rsid w:val="00DE0118"/>
    <w:rsid w:val="00DE13CA"/>
    <w:rsid w:val="00DE2AC7"/>
    <w:rsid w:val="00DE6FCB"/>
    <w:rsid w:val="00DF1998"/>
    <w:rsid w:val="00DF63CB"/>
    <w:rsid w:val="00DF6D4E"/>
    <w:rsid w:val="00E06760"/>
    <w:rsid w:val="00E22CB9"/>
    <w:rsid w:val="00E23992"/>
    <w:rsid w:val="00E258F7"/>
    <w:rsid w:val="00E3074F"/>
    <w:rsid w:val="00E354EC"/>
    <w:rsid w:val="00E36608"/>
    <w:rsid w:val="00E41926"/>
    <w:rsid w:val="00E44A1A"/>
    <w:rsid w:val="00E47964"/>
    <w:rsid w:val="00E54523"/>
    <w:rsid w:val="00E5548D"/>
    <w:rsid w:val="00E55948"/>
    <w:rsid w:val="00E569CE"/>
    <w:rsid w:val="00E56F15"/>
    <w:rsid w:val="00E6117E"/>
    <w:rsid w:val="00E64BCF"/>
    <w:rsid w:val="00E66F3B"/>
    <w:rsid w:val="00E72906"/>
    <w:rsid w:val="00E72D9D"/>
    <w:rsid w:val="00E76DE2"/>
    <w:rsid w:val="00E7796D"/>
    <w:rsid w:val="00E82FBE"/>
    <w:rsid w:val="00E83715"/>
    <w:rsid w:val="00E83E9D"/>
    <w:rsid w:val="00E90D9E"/>
    <w:rsid w:val="00E9557F"/>
    <w:rsid w:val="00E96BAF"/>
    <w:rsid w:val="00EA169D"/>
    <w:rsid w:val="00EA380C"/>
    <w:rsid w:val="00EA3F14"/>
    <w:rsid w:val="00EA4501"/>
    <w:rsid w:val="00EC38F0"/>
    <w:rsid w:val="00EC4434"/>
    <w:rsid w:val="00EC56AB"/>
    <w:rsid w:val="00ED4261"/>
    <w:rsid w:val="00EE36AF"/>
    <w:rsid w:val="00EE551D"/>
    <w:rsid w:val="00EF0DE3"/>
    <w:rsid w:val="00EF1312"/>
    <w:rsid w:val="00F019A1"/>
    <w:rsid w:val="00F15927"/>
    <w:rsid w:val="00F22C8A"/>
    <w:rsid w:val="00F2321C"/>
    <w:rsid w:val="00F250A5"/>
    <w:rsid w:val="00F26C22"/>
    <w:rsid w:val="00F33C43"/>
    <w:rsid w:val="00F37CE0"/>
    <w:rsid w:val="00F4141E"/>
    <w:rsid w:val="00F44303"/>
    <w:rsid w:val="00F44396"/>
    <w:rsid w:val="00F504BE"/>
    <w:rsid w:val="00F505B6"/>
    <w:rsid w:val="00F51437"/>
    <w:rsid w:val="00F53B89"/>
    <w:rsid w:val="00F62C1A"/>
    <w:rsid w:val="00F64A3B"/>
    <w:rsid w:val="00F65585"/>
    <w:rsid w:val="00F77D6C"/>
    <w:rsid w:val="00F824F7"/>
    <w:rsid w:val="00F877E0"/>
    <w:rsid w:val="00F97966"/>
    <w:rsid w:val="00FA24C6"/>
    <w:rsid w:val="00FA5B8C"/>
    <w:rsid w:val="00FA6A9F"/>
    <w:rsid w:val="00FB3F08"/>
    <w:rsid w:val="00FB647F"/>
    <w:rsid w:val="00FC1223"/>
    <w:rsid w:val="00FC3B5B"/>
    <w:rsid w:val="00FC4C01"/>
    <w:rsid w:val="00FC695D"/>
    <w:rsid w:val="00FD07A1"/>
    <w:rsid w:val="00FD1039"/>
    <w:rsid w:val="00FD3B4E"/>
    <w:rsid w:val="00FE2D92"/>
    <w:rsid w:val="00FE518A"/>
    <w:rsid w:val="00FE5F34"/>
    <w:rsid w:val="00FF09A5"/>
    <w:rsid w:val="00FF4E4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FC3B9"/>
  <w15:docId w15:val="{59753EBB-44A1-4AF2-A464-E7C922D95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F2EC7"/>
    <w:pPr>
      <w:spacing w:after="5" w:line="250" w:lineRule="auto"/>
      <w:ind w:left="10" w:hanging="10"/>
      <w:jc w:val="both"/>
    </w:pPr>
    <w:rPr>
      <w:rFonts w:ascii="Times New Roman" w:eastAsia="Times New Roman" w:hAnsi="Times New Roman" w:cs="Times New Roman"/>
      <w:color w:val="000000"/>
      <w:sz w:val="24"/>
      <w:lang w:eastAsia="et-EE"/>
    </w:rPr>
  </w:style>
  <w:style w:type="paragraph" w:styleId="Pealkiri1">
    <w:name w:val="heading 1"/>
    <w:next w:val="Normaallaad"/>
    <w:link w:val="Pealkiri1Mrk"/>
    <w:uiPriority w:val="9"/>
    <w:unhideWhenUsed/>
    <w:qFormat/>
    <w:rsid w:val="00BF2EC7"/>
    <w:pPr>
      <w:keepNext/>
      <w:keepLines/>
      <w:spacing w:after="0"/>
      <w:ind w:right="11"/>
      <w:jc w:val="center"/>
      <w:outlineLvl w:val="0"/>
    </w:pPr>
    <w:rPr>
      <w:rFonts w:ascii="Times New Roman" w:eastAsia="Times New Roman" w:hAnsi="Times New Roman" w:cs="Times New Roman"/>
      <w:b/>
      <w:color w:val="000000"/>
      <w:sz w:val="32"/>
      <w:lang w:eastAsia="et-EE"/>
    </w:rPr>
  </w:style>
  <w:style w:type="paragraph" w:styleId="Pealkiri2">
    <w:name w:val="heading 2"/>
    <w:next w:val="Normaallaad"/>
    <w:link w:val="Pealkiri2Mrk"/>
    <w:uiPriority w:val="9"/>
    <w:unhideWhenUsed/>
    <w:qFormat/>
    <w:rsid w:val="00BF2EC7"/>
    <w:pPr>
      <w:keepNext/>
      <w:keepLines/>
      <w:spacing w:after="4" w:line="250" w:lineRule="auto"/>
      <w:ind w:left="10" w:hanging="10"/>
      <w:jc w:val="both"/>
      <w:outlineLvl w:val="1"/>
    </w:pPr>
    <w:rPr>
      <w:rFonts w:ascii="Times New Roman" w:eastAsia="Times New Roman" w:hAnsi="Times New Roman" w:cs="Times New Roman"/>
      <w:b/>
      <w:color w:val="000000"/>
      <w:sz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F2EC7"/>
    <w:rPr>
      <w:rFonts w:ascii="Times New Roman" w:eastAsia="Times New Roman" w:hAnsi="Times New Roman" w:cs="Times New Roman"/>
      <w:b/>
      <w:color w:val="000000"/>
      <w:sz w:val="32"/>
      <w:lang w:eastAsia="et-EE"/>
    </w:rPr>
  </w:style>
  <w:style w:type="character" w:customStyle="1" w:styleId="Pealkiri2Mrk">
    <w:name w:val="Pealkiri 2 Märk"/>
    <w:basedOn w:val="Liguvaikefont"/>
    <w:link w:val="Pealkiri2"/>
    <w:uiPriority w:val="9"/>
    <w:rsid w:val="00BF2EC7"/>
    <w:rPr>
      <w:rFonts w:ascii="Times New Roman" w:eastAsia="Times New Roman" w:hAnsi="Times New Roman" w:cs="Times New Roman"/>
      <w:b/>
      <w:color w:val="000000"/>
      <w:sz w:val="24"/>
      <w:lang w:eastAsia="et-EE"/>
    </w:rPr>
  </w:style>
  <w:style w:type="paragraph" w:styleId="Loendilik">
    <w:name w:val="List Paragraph"/>
    <w:basedOn w:val="Normaallaad"/>
    <w:uiPriority w:val="34"/>
    <w:qFormat/>
    <w:rsid w:val="00BF2EC7"/>
    <w:pPr>
      <w:ind w:left="720"/>
      <w:contextualSpacing/>
    </w:pPr>
  </w:style>
  <w:style w:type="character" w:styleId="Kommentaariviide">
    <w:name w:val="annotation reference"/>
    <w:basedOn w:val="Liguvaikefont"/>
    <w:uiPriority w:val="99"/>
    <w:semiHidden/>
    <w:unhideWhenUsed/>
    <w:rsid w:val="000B6F76"/>
    <w:rPr>
      <w:sz w:val="16"/>
      <w:szCs w:val="16"/>
    </w:rPr>
  </w:style>
  <w:style w:type="paragraph" w:styleId="Kommentaaritekst">
    <w:name w:val="annotation text"/>
    <w:basedOn w:val="Normaallaad"/>
    <w:link w:val="KommentaaritekstMrk"/>
    <w:uiPriority w:val="99"/>
    <w:unhideWhenUsed/>
    <w:rsid w:val="000B6F76"/>
    <w:pPr>
      <w:spacing w:line="240" w:lineRule="auto"/>
    </w:pPr>
    <w:rPr>
      <w:sz w:val="20"/>
      <w:szCs w:val="20"/>
    </w:rPr>
  </w:style>
  <w:style w:type="character" w:customStyle="1" w:styleId="KommentaaritekstMrk">
    <w:name w:val="Kommentaari tekst Märk"/>
    <w:basedOn w:val="Liguvaikefont"/>
    <w:link w:val="Kommentaaritekst"/>
    <w:uiPriority w:val="99"/>
    <w:rsid w:val="000B6F76"/>
    <w:rPr>
      <w:rFonts w:ascii="Times New Roman" w:eastAsia="Times New Roman" w:hAnsi="Times New Roman" w:cs="Times New Roman"/>
      <w:color w:val="000000"/>
      <w:sz w:val="20"/>
      <w:szCs w:val="20"/>
      <w:lang w:eastAsia="et-EE"/>
    </w:rPr>
  </w:style>
  <w:style w:type="paragraph" w:styleId="Kommentaariteema">
    <w:name w:val="annotation subject"/>
    <w:basedOn w:val="Kommentaaritekst"/>
    <w:next w:val="Kommentaaritekst"/>
    <w:link w:val="KommentaariteemaMrk"/>
    <w:uiPriority w:val="99"/>
    <w:semiHidden/>
    <w:unhideWhenUsed/>
    <w:rsid w:val="000B6F76"/>
    <w:rPr>
      <w:b/>
      <w:bCs/>
    </w:rPr>
  </w:style>
  <w:style w:type="character" w:customStyle="1" w:styleId="KommentaariteemaMrk">
    <w:name w:val="Kommentaari teema Märk"/>
    <w:basedOn w:val="KommentaaritekstMrk"/>
    <w:link w:val="Kommentaariteema"/>
    <w:uiPriority w:val="99"/>
    <w:semiHidden/>
    <w:rsid w:val="000B6F76"/>
    <w:rPr>
      <w:rFonts w:ascii="Times New Roman" w:eastAsia="Times New Roman" w:hAnsi="Times New Roman" w:cs="Times New Roman"/>
      <w:b/>
      <w:bCs/>
      <w:color w:val="000000"/>
      <w:sz w:val="20"/>
      <w:szCs w:val="20"/>
      <w:lang w:eastAsia="et-EE"/>
    </w:rPr>
  </w:style>
  <w:style w:type="paragraph" w:styleId="Jutumullitekst">
    <w:name w:val="Balloon Text"/>
    <w:basedOn w:val="Normaallaad"/>
    <w:link w:val="JutumullitekstMrk"/>
    <w:uiPriority w:val="99"/>
    <w:semiHidden/>
    <w:unhideWhenUsed/>
    <w:rsid w:val="000B6F7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B6F76"/>
    <w:rPr>
      <w:rFonts w:ascii="Segoe UI" w:eastAsia="Times New Roman" w:hAnsi="Segoe UI" w:cs="Segoe UI"/>
      <w:color w:val="000000"/>
      <w:sz w:val="18"/>
      <w:szCs w:val="18"/>
      <w:lang w:eastAsia="et-EE"/>
    </w:rPr>
  </w:style>
  <w:style w:type="character" w:styleId="Rhutus">
    <w:name w:val="Emphasis"/>
    <w:basedOn w:val="Liguvaikefont"/>
    <w:uiPriority w:val="20"/>
    <w:qFormat/>
    <w:rsid w:val="00A11F72"/>
    <w:rPr>
      <w:i/>
      <w:iCs/>
    </w:rPr>
  </w:style>
  <w:style w:type="character" w:styleId="Hperlink">
    <w:name w:val="Hyperlink"/>
    <w:basedOn w:val="Liguvaikefont"/>
    <w:uiPriority w:val="99"/>
    <w:unhideWhenUsed/>
    <w:rsid w:val="00446980"/>
    <w:rPr>
      <w:color w:val="0000FF"/>
      <w:u w:val="single"/>
    </w:rPr>
  </w:style>
  <w:style w:type="character" w:customStyle="1" w:styleId="super">
    <w:name w:val="super"/>
    <w:basedOn w:val="Liguvaikefont"/>
    <w:rsid w:val="00446980"/>
  </w:style>
  <w:style w:type="paragraph" w:styleId="Redaktsioon">
    <w:name w:val="Revision"/>
    <w:hidden/>
    <w:uiPriority w:val="99"/>
    <w:semiHidden/>
    <w:rsid w:val="00A771B3"/>
    <w:pPr>
      <w:spacing w:after="0" w:line="240" w:lineRule="auto"/>
    </w:pPr>
    <w:rPr>
      <w:rFonts w:ascii="Times New Roman" w:eastAsia="Times New Roman" w:hAnsi="Times New Roman" w:cs="Times New Roman"/>
      <w:color w:val="000000"/>
      <w:sz w:val="24"/>
      <w:lang w:eastAsia="et-EE"/>
    </w:rPr>
  </w:style>
  <w:style w:type="paragraph" w:styleId="Normaallaadveeb">
    <w:name w:val="Normal (Web)"/>
    <w:basedOn w:val="Normaallaad"/>
    <w:uiPriority w:val="99"/>
    <w:unhideWhenUsed/>
    <w:rsid w:val="00C36C53"/>
    <w:pPr>
      <w:spacing w:before="100" w:beforeAutospacing="1" w:after="100" w:afterAutospacing="1" w:line="240" w:lineRule="auto"/>
      <w:ind w:left="0" w:firstLine="0"/>
      <w:jc w:val="left"/>
    </w:pPr>
    <w:rPr>
      <w:rFonts w:eastAsiaTheme="minorHAnsi"/>
      <w:color w:val="auto"/>
      <w:szCs w:val="24"/>
    </w:rPr>
  </w:style>
  <w:style w:type="paragraph" w:styleId="Alapealkiri">
    <w:name w:val="Subtitle"/>
    <w:basedOn w:val="Normaallaad"/>
    <w:next w:val="Normaallaad"/>
    <w:link w:val="AlapealkiriMrk"/>
    <w:uiPriority w:val="11"/>
    <w:qFormat/>
    <w:rsid w:val="00A51030"/>
    <w:pPr>
      <w:numPr>
        <w:ilvl w:val="1"/>
      </w:numPr>
      <w:spacing w:after="160"/>
      <w:ind w:left="10" w:hanging="10"/>
    </w:pPr>
    <w:rPr>
      <w:rFonts w:asciiTheme="minorHAnsi" w:eastAsiaTheme="minorEastAsia" w:hAnsiTheme="minorHAnsi" w:cstheme="minorBidi"/>
      <w:color w:val="5A5A5A" w:themeColor="text1" w:themeTint="A5"/>
      <w:spacing w:val="15"/>
      <w:sz w:val="22"/>
    </w:rPr>
  </w:style>
  <w:style w:type="character" w:customStyle="1" w:styleId="AlapealkiriMrk">
    <w:name w:val="Alapealkiri Märk"/>
    <w:basedOn w:val="Liguvaikefont"/>
    <w:link w:val="Alapealkiri"/>
    <w:uiPriority w:val="11"/>
    <w:rsid w:val="00A51030"/>
    <w:rPr>
      <w:rFonts w:eastAsiaTheme="minorEastAsia"/>
      <w:color w:val="5A5A5A" w:themeColor="text1" w:themeTint="A5"/>
      <w:spacing w:val="15"/>
      <w:lang w:eastAsia="et-EE"/>
    </w:rPr>
  </w:style>
  <w:style w:type="character" w:customStyle="1" w:styleId="mm">
    <w:name w:val="mm"/>
    <w:basedOn w:val="Liguvaikefont"/>
    <w:rsid w:val="00AC078F"/>
  </w:style>
  <w:style w:type="character" w:styleId="Lahendamatamainimine">
    <w:name w:val="Unresolved Mention"/>
    <w:basedOn w:val="Liguvaikefont"/>
    <w:uiPriority w:val="99"/>
    <w:semiHidden/>
    <w:unhideWhenUsed/>
    <w:rsid w:val="00FB3F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33788">
      <w:bodyDiv w:val="1"/>
      <w:marLeft w:val="0"/>
      <w:marRight w:val="0"/>
      <w:marTop w:val="0"/>
      <w:marBottom w:val="0"/>
      <w:divBdr>
        <w:top w:val="none" w:sz="0" w:space="0" w:color="auto"/>
        <w:left w:val="none" w:sz="0" w:space="0" w:color="auto"/>
        <w:bottom w:val="none" w:sz="0" w:space="0" w:color="auto"/>
        <w:right w:val="none" w:sz="0" w:space="0" w:color="auto"/>
      </w:divBdr>
    </w:div>
    <w:div w:id="765809643">
      <w:bodyDiv w:val="1"/>
      <w:marLeft w:val="0"/>
      <w:marRight w:val="0"/>
      <w:marTop w:val="0"/>
      <w:marBottom w:val="0"/>
      <w:divBdr>
        <w:top w:val="none" w:sz="0" w:space="0" w:color="auto"/>
        <w:left w:val="none" w:sz="0" w:space="0" w:color="auto"/>
        <w:bottom w:val="none" w:sz="0" w:space="0" w:color="auto"/>
        <w:right w:val="none" w:sz="0" w:space="0" w:color="auto"/>
      </w:divBdr>
    </w:div>
    <w:div w:id="1419911025">
      <w:bodyDiv w:val="1"/>
      <w:marLeft w:val="0"/>
      <w:marRight w:val="0"/>
      <w:marTop w:val="0"/>
      <w:marBottom w:val="0"/>
      <w:divBdr>
        <w:top w:val="none" w:sz="0" w:space="0" w:color="auto"/>
        <w:left w:val="none" w:sz="0" w:space="0" w:color="auto"/>
        <w:bottom w:val="none" w:sz="0" w:space="0" w:color="auto"/>
        <w:right w:val="none" w:sz="0" w:space="0" w:color="auto"/>
      </w:divBdr>
    </w:div>
    <w:div w:id="1488982324">
      <w:bodyDiv w:val="1"/>
      <w:marLeft w:val="0"/>
      <w:marRight w:val="0"/>
      <w:marTop w:val="0"/>
      <w:marBottom w:val="0"/>
      <w:divBdr>
        <w:top w:val="none" w:sz="0" w:space="0" w:color="auto"/>
        <w:left w:val="none" w:sz="0" w:space="0" w:color="auto"/>
        <w:bottom w:val="none" w:sz="0" w:space="0" w:color="auto"/>
        <w:right w:val="none" w:sz="0" w:space="0" w:color="auto"/>
      </w:divBdr>
    </w:div>
    <w:div w:id="1681934338">
      <w:bodyDiv w:val="1"/>
      <w:marLeft w:val="0"/>
      <w:marRight w:val="0"/>
      <w:marTop w:val="0"/>
      <w:marBottom w:val="0"/>
      <w:divBdr>
        <w:top w:val="none" w:sz="0" w:space="0" w:color="auto"/>
        <w:left w:val="none" w:sz="0" w:space="0" w:color="auto"/>
        <w:bottom w:val="none" w:sz="0" w:space="0" w:color="auto"/>
        <w:right w:val="none" w:sz="0" w:space="0" w:color="auto"/>
      </w:divBdr>
    </w:div>
    <w:div w:id="1683825356">
      <w:bodyDiv w:val="1"/>
      <w:marLeft w:val="0"/>
      <w:marRight w:val="0"/>
      <w:marTop w:val="0"/>
      <w:marBottom w:val="0"/>
      <w:divBdr>
        <w:top w:val="none" w:sz="0" w:space="0" w:color="auto"/>
        <w:left w:val="none" w:sz="0" w:space="0" w:color="auto"/>
        <w:bottom w:val="none" w:sz="0" w:space="0" w:color="auto"/>
        <w:right w:val="none" w:sz="0" w:space="0" w:color="auto"/>
      </w:divBdr>
    </w:div>
    <w:div w:id="21099593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2" Type="http://schemas.openxmlformats.org/officeDocument/2006/relationships/hyperlink" Target="https://www.just.ee/sites/default/files/documents/2021-09/Hea%20%C3%B5igusloome%20ja%20normitehnika%20eeskiri.pdf" TargetMode="External"/><Relationship Id="rId1" Type="http://schemas.openxmlformats.org/officeDocument/2006/relationships/hyperlink" Target="https://www.riigikogu.ee/wpcms/wp-content/uploads/2014/11/Riigikogus-menetletavate-eeln-ude-normitehnika-eeskiri.pdf" TargetMode="External"/></Relationship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F6B54-672B-4045-9BB2-0002CEE53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1626</TotalTime>
  <Pages>6</Pages>
  <Words>2320</Words>
  <Characters>13456</Characters>
  <Application>Microsoft Office Word</Application>
  <DocSecurity>0</DocSecurity>
  <Lines>112</Lines>
  <Paragraphs>31</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15745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Aet Külasalu</dc:creator>
  <cp:keywords/>
  <dc:description/>
  <cp:lastModifiedBy>Iivika Sale</cp:lastModifiedBy>
  <cp:revision>16</cp:revision>
  <dcterms:created xsi:type="dcterms:W3CDTF">2024-03-05T08:54:00Z</dcterms:created>
  <dcterms:modified xsi:type="dcterms:W3CDTF">2024-03-22T09:03:00Z</dcterms:modified>
</cp:coreProperties>
</file>